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07AA1960" w:rsidR="00B71AF4" w:rsidRPr="00843333" w:rsidRDefault="001E3861" w:rsidP="007E3117">
      <w:pPr>
        <w:spacing w:after="0"/>
        <w:rPr>
          <w:rFonts w:ascii="Times New Roman" w:hAnsi="Times New Roman" w:cs="Times New Roman"/>
          <w:sz w:val="24"/>
          <w:szCs w:val="24"/>
        </w:rPr>
      </w:pPr>
      <w:bookmarkStart w:id="0" w:name="_GoBack"/>
      <w:bookmarkEnd w:id="0"/>
      <w:r w:rsidRPr="00843333">
        <w:rPr>
          <w:rFonts w:ascii="Times New Roman" w:hAnsi="Times New Roman" w:cs="Times New Roman"/>
          <w:b/>
          <w:sz w:val="28"/>
          <w:szCs w:val="24"/>
        </w:rPr>
        <w:t>PIs:</w:t>
      </w:r>
      <w:r w:rsidRPr="00843333">
        <w:rPr>
          <w:rFonts w:ascii="Times New Roman" w:hAnsi="Times New Roman" w:cs="Times New Roman"/>
          <w:sz w:val="28"/>
          <w:szCs w:val="24"/>
        </w:rPr>
        <w:t xml:space="preserve"> </w:t>
      </w:r>
      <w:proofErr w:type="spellStart"/>
      <w:r w:rsidR="001B75EE" w:rsidRPr="00843333">
        <w:rPr>
          <w:rFonts w:ascii="Times New Roman" w:hAnsi="Times New Roman" w:cs="Times New Roman"/>
          <w:sz w:val="24"/>
          <w:szCs w:val="24"/>
        </w:rPr>
        <w:t>Nicholaus</w:t>
      </w:r>
      <w:proofErr w:type="spellEnd"/>
      <w:r w:rsidR="001B75EE" w:rsidRPr="00843333">
        <w:rPr>
          <w:rFonts w:ascii="Times New Roman" w:hAnsi="Times New Roman" w:cs="Times New Roman"/>
          <w:sz w:val="24"/>
          <w:szCs w:val="24"/>
        </w:rPr>
        <w:t xml:space="preserve"> </w:t>
      </w:r>
      <w:proofErr w:type="spellStart"/>
      <w:r w:rsidR="001B75EE" w:rsidRPr="00843333">
        <w:rPr>
          <w:rFonts w:ascii="Times New Roman" w:hAnsi="Times New Roman" w:cs="Times New Roman"/>
          <w:sz w:val="24"/>
          <w:szCs w:val="24"/>
        </w:rPr>
        <w:t>Noles</w:t>
      </w:r>
      <w:proofErr w:type="spellEnd"/>
      <w:r w:rsidR="001B75EE" w:rsidRPr="00843333">
        <w:rPr>
          <w:rFonts w:ascii="Times New Roman" w:hAnsi="Times New Roman" w:cs="Times New Roman"/>
          <w:sz w:val="24"/>
          <w:szCs w:val="24"/>
        </w:rPr>
        <w:t xml:space="preserve"> and Judith </w:t>
      </w:r>
      <w:proofErr w:type="spellStart"/>
      <w:r w:rsidR="001B75EE" w:rsidRPr="00843333">
        <w:rPr>
          <w:rFonts w:ascii="Times New Roman" w:hAnsi="Times New Roman" w:cs="Times New Roman"/>
          <w:sz w:val="24"/>
          <w:szCs w:val="24"/>
        </w:rPr>
        <w:t>Danovitch</w:t>
      </w:r>
      <w:proofErr w:type="spellEnd"/>
    </w:p>
    <w:p w14:paraId="2B75E5E5" w14:textId="5CCEA8F0" w:rsidR="001E3861" w:rsidRPr="00843333" w:rsidRDefault="001E3861" w:rsidP="007E3117">
      <w:pPr>
        <w:spacing w:after="0"/>
        <w:rPr>
          <w:rFonts w:ascii="Times New Roman" w:hAnsi="Times New Roman" w:cs="Times New Roman"/>
          <w:sz w:val="24"/>
          <w:szCs w:val="24"/>
        </w:rPr>
      </w:pPr>
      <w:r w:rsidRPr="00843333">
        <w:rPr>
          <w:rFonts w:ascii="Times New Roman" w:hAnsi="Times New Roman" w:cs="Times New Roman"/>
          <w:b/>
          <w:sz w:val="28"/>
          <w:szCs w:val="24"/>
        </w:rPr>
        <w:t>Psychology Education Title</w:t>
      </w:r>
      <w:r w:rsidR="00BE0F53" w:rsidRPr="00843333">
        <w:rPr>
          <w:rFonts w:ascii="Times New Roman" w:hAnsi="Times New Roman" w:cs="Times New Roman"/>
          <w:b/>
          <w:sz w:val="28"/>
          <w:szCs w:val="24"/>
        </w:rPr>
        <w:t>:</w:t>
      </w:r>
      <w:r w:rsidR="00BE0F53" w:rsidRPr="00843333">
        <w:rPr>
          <w:rFonts w:ascii="Times New Roman" w:hAnsi="Times New Roman" w:cs="Times New Roman"/>
          <w:b/>
          <w:sz w:val="24"/>
          <w:szCs w:val="24"/>
        </w:rPr>
        <w:t xml:space="preserve"> </w:t>
      </w:r>
      <w:r w:rsidR="00B90B51">
        <w:rPr>
          <w:rFonts w:ascii="Times New Roman" w:hAnsi="Times New Roman" w:cs="Times New Roman"/>
          <w:sz w:val="24"/>
          <w:szCs w:val="24"/>
        </w:rPr>
        <w:t>Mutual Exclusivity</w:t>
      </w:r>
      <w:r w:rsidR="009870FF" w:rsidRPr="00843333">
        <w:rPr>
          <w:rFonts w:ascii="Times New Roman" w:hAnsi="Times New Roman" w:cs="Times New Roman"/>
          <w:sz w:val="24"/>
          <w:szCs w:val="24"/>
        </w:rPr>
        <w:t xml:space="preserve">: </w:t>
      </w:r>
      <w:r w:rsidR="00C16859" w:rsidRPr="00843333">
        <w:rPr>
          <w:rFonts w:ascii="Times New Roman" w:hAnsi="Times New Roman" w:cs="Times New Roman"/>
          <w:sz w:val="24"/>
          <w:szCs w:val="24"/>
        </w:rPr>
        <w:t xml:space="preserve">How </w:t>
      </w:r>
      <w:r w:rsidR="00CA6D76">
        <w:rPr>
          <w:rFonts w:ascii="Times New Roman" w:hAnsi="Times New Roman" w:cs="Times New Roman"/>
          <w:sz w:val="24"/>
          <w:szCs w:val="24"/>
        </w:rPr>
        <w:t>C</w:t>
      </w:r>
      <w:r w:rsidR="00C16859" w:rsidRPr="00843333">
        <w:rPr>
          <w:rFonts w:ascii="Times New Roman" w:hAnsi="Times New Roman" w:cs="Times New Roman"/>
          <w:sz w:val="24"/>
          <w:szCs w:val="24"/>
        </w:rPr>
        <w:t xml:space="preserve">hildren </w:t>
      </w:r>
      <w:r w:rsidR="00CA6D76">
        <w:rPr>
          <w:rFonts w:ascii="Times New Roman" w:hAnsi="Times New Roman" w:cs="Times New Roman"/>
          <w:sz w:val="24"/>
          <w:szCs w:val="24"/>
        </w:rPr>
        <w:t>L</w:t>
      </w:r>
      <w:r w:rsidR="00FF708D" w:rsidRPr="00843333">
        <w:rPr>
          <w:rFonts w:ascii="Times New Roman" w:hAnsi="Times New Roman" w:cs="Times New Roman"/>
          <w:sz w:val="24"/>
          <w:szCs w:val="24"/>
        </w:rPr>
        <w:t>earn</w:t>
      </w:r>
      <w:r w:rsidR="00C16859" w:rsidRPr="00843333">
        <w:rPr>
          <w:rFonts w:ascii="Times New Roman" w:hAnsi="Times New Roman" w:cs="Times New Roman"/>
          <w:sz w:val="24"/>
          <w:szCs w:val="24"/>
        </w:rPr>
        <w:t xml:space="preserve"> the </w:t>
      </w:r>
      <w:r w:rsidR="00CA6D76">
        <w:rPr>
          <w:rFonts w:ascii="Times New Roman" w:hAnsi="Times New Roman" w:cs="Times New Roman"/>
          <w:sz w:val="24"/>
          <w:szCs w:val="24"/>
        </w:rPr>
        <w:t>M</w:t>
      </w:r>
      <w:r w:rsidR="00C16859" w:rsidRPr="00843333">
        <w:rPr>
          <w:rFonts w:ascii="Times New Roman" w:hAnsi="Times New Roman" w:cs="Times New Roman"/>
          <w:sz w:val="24"/>
          <w:szCs w:val="24"/>
        </w:rPr>
        <w:t xml:space="preserve">eanings of </w:t>
      </w:r>
      <w:r w:rsidR="00CA6D76">
        <w:rPr>
          <w:rFonts w:ascii="Times New Roman" w:hAnsi="Times New Roman" w:cs="Times New Roman"/>
          <w:sz w:val="24"/>
          <w:szCs w:val="24"/>
        </w:rPr>
        <w:t>W</w:t>
      </w:r>
      <w:r w:rsidR="00C16859" w:rsidRPr="00843333">
        <w:rPr>
          <w:rFonts w:ascii="Times New Roman" w:hAnsi="Times New Roman" w:cs="Times New Roman"/>
          <w:sz w:val="24"/>
          <w:szCs w:val="24"/>
        </w:rPr>
        <w:t>ords</w:t>
      </w:r>
    </w:p>
    <w:p w14:paraId="3AB94CFA" w14:textId="77777777" w:rsidR="00BE0F53" w:rsidRPr="00843333" w:rsidRDefault="00BE0F53" w:rsidP="007E3117">
      <w:pPr>
        <w:spacing w:after="0"/>
        <w:rPr>
          <w:rFonts w:ascii="Times New Roman" w:hAnsi="Times New Roman" w:cs="Times New Roman"/>
          <w:sz w:val="24"/>
          <w:szCs w:val="24"/>
        </w:rPr>
      </w:pPr>
    </w:p>
    <w:p w14:paraId="7AC44D6D" w14:textId="77777777" w:rsidR="00BE0F53" w:rsidRPr="00843333" w:rsidRDefault="001E3861" w:rsidP="007E3117">
      <w:pPr>
        <w:spacing w:after="0"/>
        <w:rPr>
          <w:rFonts w:ascii="Times New Roman" w:hAnsi="Times New Roman" w:cs="Times New Roman"/>
          <w:b/>
          <w:sz w:val="24"/>
          <w:szCs w:val="24"/>
        </w:rPr>
      </w:pPr>
      <w:r w:rsidRPr="00843333">
        <w:rPr>
          <w:rFonts w:ascii="Times New Roman" w:hAnsi="Times New Roman" w:cs="Times New Roman"/>
          <w:b/>
          <w:sz w:val="28"/>
          <w:szCs w:val="24"/>
        </w:rPr>
        <w:t>Overview:</w:t>
      </w:r>
      <w:r w:rsidR="00611B6A" w:rsidRPr="00843333">
        <w:rPr>
          <w:rFonts w:ascii="Times New Roman" w:hAnsi="Times New Roman" w:cs="Times New Roman"/>
          <w:b/>
          <w:sz w:val="24"/>
          <w:szCs w:val="24"/>
        </w:rPr>
        <w:t xml:space="preserve"> </w:t>
      </w:r>
    </w:p>
    <w:p w14:paraId="794D8E5A" w14:textId="07ABD86B" w:rsidR="001F420F" w:rsidRPr="00843333" w:rsidRDefault="004D694A" w:rsidP="007E3117">
      <w:pPr>
        <w:spacing w:after="0"/>
        <w:rPr>
          <w:rFonts w:ascii="Times New Roman" w:hAnsi="Times New Roman" w:cs="Times New Roman"/>
          <w:sz w:val="24"/>
          <w:szCs w:val="24"/>
        </w:rPr>
      </w:pPr>
      <w:r w:rsidRPr="00843333">
        <w:rPr>
          <w:rFonts w:ascii="Times New Roman" w:hAnsi="Times New Roman" w:cs="Times New Roman"/>
          <w:sz w:val="24"/>
          <w:szCs w:val="24"/>
        </w:rPr>
        <w:t xml:space="preserve">Humans are different </w:t>
      </w:r>
      <w:r w:rsidR="00C16859" w:rsidRPr="00843333">
        <w:rPr>
          <w:rFonts w:ascii="Times New Roman" w:hAnsi="Times New Roman" w:cs="Times New Roman"/>
          <w:sz w:val="24"/>
          <w:szCs w:val="24"/>
        </w:rPr>
        <w:t xml:space="preserve">from </w:t>
      </w:r>
      <w:r w:rsidRPr="00843333">
        <w:rPr>
          <w:rFonts w:ascii="Times New Roman" w:hAnsi="Times New Roman" w:cs="Times New Roman"/>
          <w:sz w:val="24"/>
          <w:szCs w:val="24"/>
        </w:rPr>
        <w:t xml:space="preserve">other animals in many ways, but perhaps the most important differentiating factor is </w:t>
      </w:r>
      <w:r w:rsidR="00CA6D76">
        <w:rPr>
          <w:rFonts w:ascii="Times New Roman" w:hAnsi="Times New Roman" w:cs="Times New Roman"/>
          <w:sz w:val="24"/>
          <w:szCs w:val="24"/>
        </w:rPr>
        <w:t>their</w:t>
      </w:r>
      <w:r w:rsidRPr="00843333">
        <w:rPr>
          <w:rFonts w:ascii="Times New Roman" w:hAnsi="Times New Roman" w:cs="Times New Roman"/>
          <w:sz w:val="24"/>
          <w:szCs w:val="24"/>
        </w:rPr>
        <w:t xml:space="preserve"> ability to use lan</w:t>
      </w:r>
      <w:r w:rsidR="00256FA4" w:rsidRPr="00843333">
        <w:rPr>
          <w:rFonts w:ascii="Times New Roman" w:hAnsi="Times New Roman" w:cs="Times New Roman"/>
          <w:sz w:val="24"/>
          <w:szCs w:val="24"/>
        </w:rPr>
        <w:t xml:space="preserve">guage. </w:t>
      </w:r>
      <w:r w:rsidR="009476E5" w:rsidRPr="00843333">
        <w:rPr>
          <w:rFonts w:ascii="Times New Roman" w:hAnsi="Times New Roman" w:cs="Times New Roman"/>
          <w:sz w:val="24"/>
          <w:szCs w:val="24"/>
        </w:rPr>
        <w:t xml:space="preserve">Other animals can communicate and even understand and use language in limited ways, but </w:t>
      </w:r>
      <w:r w:rsidR="006B4FF7">
        <w:rPr>
          <w:rFonts w:ascii="Times New Roman" w:hAnsi="Times New Roman" w:cs="Times New Roman"/>
          <w:sz w:val="24"/>
          <w:szCs w:val="24"/>
        </w:rPr>
        <w:t xml:space="preserve">trying to </w:t>
      </w:r>
      <w:r w:rsidR="00C16859" w:rsidRPr="00843333">
        <w:rPr>
          <w:rFonts w:ascii="Times New Roman" w:hAnsi="Times New Roman" w:cs="Times New Roman"/>
          <w:sz w:val="24"/>
          <w:szCs w:val="24"/>
        </w:rPr>
        <w:t>teach</w:t>
      </w:r>
      <w:r w:rsidR="006B4FF7">
        <w:rPr>
          <w:rFonts w:ascii="Times New Roman" w:hAnsi="Times New Roman" w:cs="Times New Roman"/>
          <w:sz w:val="24"/>
          <w:szCs w:val="24"/>
        </w:rPr>
        <w:t xml:space="preserve"> human language</w:t>
      </w:r>
      <w:r w:rsidR="00C16859" w:rsidRPr="00843333">
        <w:rPr>
          <w:rFonts w:ascii="Times New Roman" w:hAnsi="Times New Roman" w:cs="Times New Roman"/>
          <w:sz w:val="24"/>
          <w:szCs w:val="24"/>
        </w:rPr>
        <w:t xml:space="preserve"> </w:t>
      </w:r>
      <w:r w:rsidR="006B4FF7">
        <w:rPr>
          <w:rFonts w:ascii="Times New Roman" w:hAnsi="Times New Roman" w:cs="Times New Roman"/>
          <w:sz w:val="24"/>
          <w:szCs w:val="24"/>
        </w:rPr>
        <w:t xml:space="preserve">to </w:t>
      </w:r>
      <w:r w:rsidR="00C16859" w:rsidRPr="00843333">
        <w:rPr>
          <w:rFonts w:ascii="Times New Roman" w:hAnsi="Times New Roman" w:cs="Times New Roman"/>
          <w:sz w:val="24"/>
          <w:szCs w:val="24"/>
        </w:rPr>
        <w:t xml:space="preserve">a chimp or a dog takes a great deal of time and effort. </w:t>
      </w:r>
      <w:r w:rsidR="00AF5BF0" w:rsidRPr="00843333">
        <w:rPr>
          <w:rFonts w:ascii="Times New Roman" w:hAnsi="Times New Roman" w:cs="Times New Roman"/>
          <w:sz w:val="24"/>
          <w:szCs w:val="24"/>
        </w:rPr>
        <w:t>In contrast</w:t>
      </w:r>
      <w:r w:rsidR="00C16859" w:rsidRPr="00843333">
        <w:rPr>
          <w:rFonts w:ascii="Times New Roman" w:hAnsi="Times New Roman" w:cs="Times New Roman"/>
          <w:sz w:val="24"/>
          <w:szCs w:val="24"/>
        </w:rPr>
        <w:t xml:space="preserve">, </w:t>
      </w:r>
      <w:r w:rsidR="009476E5" w:rsidRPr="00843333">
        <w:rPr>
          <w:rFonts w:ascii="Times New Roman" w:hAnsi="Times New Roman" w:cs="Times New Roman"/>
          <w:sz w:val="24"/>
          <w:szCs w:val="24"/>
        </w:rPr>
        <w:t>young human</w:t>
      </w:r>
      <w:r w:rsidR="00CF7A9A" w:rsidRPr="00843333">
        <w:rPr>
          <w:rFonts w:ascii="Times New Roman" w:hAnsi="Times New Roman" w:cs="Times New Roman"/>
          <w:sz w:val="24"/>
          <w:szCs w:val="24"/>
        </w:rPr>
        <w:t>s</w:t>
      </w:r>
      <w:r w:rsidR="009476E5" w:rsidRPr="00843333">
        <w:rPr>
          <w:rFonts w:ascii="Times New Roman" w:hAnsi="Times New Roman" w:cs="Times New Roman"/>
          <w:sz w:val="24"/>
          <w:szCs w:val="24"/>
        </w:rPr>
        <w:t xml:space="preserve"> acquire their native la</w:t>
      </w:r>
      <w:r w:rsidR="00CF7A9A" w:rsidRPr="00843333">
        <w:rPr>
          <w:rFonts w:ascii="Times New Roman" w:hAnsi="Times New Roman" w:cs="Times New Roman"/>
          <w:sz w:val="24"/>
          <w:szCs w:val="24"/>
        </w:rPr>
        <w:t>nguage easily, and they learn</w:t>
      </w:r>
      <w:r w:rsidR="009476E5" w:rsidRPr="00843333">
        <w:rPr>
          <w:rFonts w:ascii="Times New Roman" w:hAnsi="Times New Roman" w:cs="Times New Roman"/>
          <w:sz w:val="24"/>
          <w:szCs w:val="24"/>
        </w:rPr>
        <w:t xml:space="preserve"> </w:t>
      </w:r>
      <w:r w:rsidR="00CF7A9A" w:rsidRPr="00843333">
        <w:rPr>
          <w:rFonts w:ascii="Times New Roman" w:hAnsi="Times New Roman" w:cs="Times New Roman"/>
          <w:sz w:val="24"/>
          <w:szCs w:val="24"/>
        </w:rPr>
        <w:t xml:space="preserve">linguistic </w:t>
      </w:r>
      <w:r w:rsidR="00095021" w:rsidRPr="00843333">
        <w:rPr>
          <w:rFonts w:ascii="Times New Roman" w:hAnsi="Times New Roman" w:cs="Times New Roman"/>
          <w:sz w:val="24"/>
          <w:szCs w:val="24"/>
        </w:rPr>
        <w:t>rules</w:t>
      </w:r>
      <w:r w:rsidR="0085500E" w:rsidRPr="00843333">
        <w:rPr>
          <w:rFonts w:ascii="Times New Roman" w:hAnsi="Times New Roman" w:cs="Times New Roman"/>
          <w:sz w:val="24"/>
          <w:szCs w:val="24"/>
        </w:rPr>
        <w:t xml:space="preserve"> without explicit instruction, which is a</w:t>
      </w:r>
      <w:r w:rsidR="00095021" w:rsidRPr="00843333">
        <w:rPr>
          <w:rFonts w:ascii="Times New Roman" w:hAnsi="Times New Roman" w:cs="Times New Roman"/>
          <w:sz w:val="24"/>
          <w:szCs w:val="24"/>
        </w:rPr>
        <w:t xml:space="preserve">n accomplishment that </w:t>
      </w:r>
      <w:r w:rsidR="00765828" w:rsidRPr="00843333">
        <w:rPr>
          <w:rFonts w:ascii="Times New Roman" w:hAnsi="Times New Roman" w:cs="Times New Roman"/>
          <w:sz w:val="24"/>
          <w:szCs w:val="24"/>
        </w:rPr>
        <w:t>even the smartest animals cannot</w:t>
      </w:r>
      <w:r w:rsidR="00095021" w:rsidRPr="00843333">
        <w:rPr>
          <w:rFonts w:ascii="Times New Roman" w:hAnsi="Times New Roman" w:cs="Times New Roman"/>
          <w:sz w:val="24"/>
          <w:szCs w:val="24"/>
        </w:rPr>
        <w:t xml:space="preserve"> match.</w:t>
      </w:r>
      <w:r w:rsidR="009476E5" w:rsidRPr="00843333">
        <w:rPr>
          <w:rFonts w:ascii="Times New Roman" w:hAnsi="Times New Roman" w:cs="Times New Roman"/>
          <w:sz w:val="24"/>
          <w:szCs w:val="24"/>
        </w:rPr>
        <w:t xml:space="preserve"> </w:t>
      </w:r>
    </w:p>
    <w:p w14:paraId="10651EB5" w14:textId="77777777" w:rsidR="00095021" w:rsidRPr="00843333" w:rsidRDefault="00095021" w:rsidP="007E3117">
      <w:pPr>
        <w:spacing w:after="0"/>
        <w:rPr>
          <w:rFonts w:ascii="Times New Roman" w:hAnsi="Times New Roman" w:cs="Times New Roman"/>
          <w:sz w:val="24"/>
          <w:szCs w:val="24"/>
        </w:rPr>
      </w:pPr>
    </w:p>
    <w:p w14:paraId="51C5BDA3" w14:textId="282CD9EF" w:rsidR="000E0ACF" w:rsidRPr="00843333" w:rsidRDefault="00765828" w:rsidP="0045197B">
      <w:pPr>
        <w:spacing w:after="0"/>
        <w:rPr>
          <w:rFonts w:ascii="Times New Roman" w:hAnsi="Times New Roman" w:cs="Times New Roman"/>
          <w:sz w:val="24"/>
          <w:szCs w:val="24"/>
        </w:rPr>
      </w:pPr>
      <w:r w:rsidRPr="00843333">
        <w:rPr>
          <w:rFonts w:ascii="Times New Roman" w:hAnsi="Times New Roman" w:cs="Times New Roman"/>
          <w:sz w:val="24"/>
          <w:szCs w:val="24"/>
        </w:rPr>
        <w:t xml:space="preserve">One advantage young humans have over animals is that the human brain is especially adapted to learn new words. With only a few exposures, young children can learn new words and remember them. Perhaps more impressively, children can use what they already know to guide their future learning. For example, </w:t>
      </w:r>
      <w:r w:rsidR="000E0ACF" w:rsidRPr="00843333">
        <w:rPr>
          <w:rFonts w:ascii="Times New Roman" w:hAnsi="Times New Roman" w:cs="Times New Roman"/>
          <w:sz w:val="24"/>
          <w:szCs w:val="24"/>
        </w:rPr>
        <w:t>children treat objects as if they have only one label. So, if a child has learned the word “hammer</w:t>
      </w:r>
      <w:r w:rsidR="00CA6D76">
        <w:rPr>
          <w:rFonts w:ascii="Times New Roman" w:hAnsi="Times New Roman" w:cs="Times New Roman"/>
          <w:sz w:val="24"/>
          <w:szCs w:val="24"/>
        </w:rPr>
        <w:t>,</w:t>
      </w:r>
      <w:r w:rsidR="000E0ACF" w:rsidRPr="00843333">
        <w:rPr>
          <w:rFonts w:ascii="Times New Roman" w:hAnsi="Times New Roman" w:cs="Times New Roman"/>
          <w:sz w:val="24"/>
          <w:szCs w:val="24"/>
        </w:rPr>
        <w:t>” they w</w:t>
      </w:r>
      <w:r w:rsidR="00AB3F50">
        <w:rPr>
          <w:rFonts w:ascii="Times New Roman" w:hAnsi="Times New Roman" w:cs="Times New Roman"/>
          <w:sz w:val="24"/>
          <w:szCs w:val="24"/>
        </w:rPr>
        <w:t>on’t</w:t>
      </w:r>
      <w:r w:rsidR="000E0ACF" w:rsidRPr="00843333">
        <w:rPr>
          <w:rFonts w:ascii="Times New Roman" w:hAnsi="Times New Roman" w:cs="Times New Roman"/>
          <w:sz w:val="24"/>
          <w:szCs w:val="24"/>
        </w:rPr>
        <w:t xml:space="preserve"> assume an unfamiliar tool has the same name. This is the </w:t>
      </w:r>
      <w:r w:rsidR="00E87F50" w:rsidRPr="00843333">
        <w:rPr>
          <w:rFonts w:ascii="Times New Roman" w:hAnsi="Times New Roman" w:cs="Times New Roman"/>
          <w:sz w:val="24"/>
          <w:szCs w:val="24"/>
        </w:rPr>
        <w:t>principle</w:t>
      </w:r>
      <w:r w:rsidR="000E0ACF" w:rsidRPr="00843333">
        <w:rPr>
          <w:rFonts w:ascii="Times New Roman" w:hAnsi="Times New Roman" w:cs="Times New Roman"/>
          <w:sz w:val="24"/>
          <w:szCs w:val="24"/>
        </w:rPr>
        <w:t xml:space="preserve"> of mutual exclusivity.</w:t>
      </w:r>
    </w:p>
    <w:p w14:paraId="33C01CD4" w14:textId="77777777" w:rsidR="000E0ACF" w:rsidRPr="00843333" w:rsidRDefault="000E0ACF" w:rsidP="0045197B">
      <w:pPr>
        <w:spacing w:after="0"/>
        <w:rPr>
          <w:rFonts w:ascii="Times New Roman" w:hAnsi="Times New Roman" w:cs="Times New Roman"/>
          <w:sz w:val="24"/>
          <w:szCs w:val="24"/>
        </w:rPr>
      </w:pPr>
    </w:p>
    <w:p w14:paraId="4DDE7668" w14:textId="19DF724D" w:rsidR="000E0ACF" w:rsidRPr="00843333" w:rsidRDefault="000E0ACF" w:rsidP="000E0ACF">
      <w:pPr>
        <w:spacing w:after="0"/>
        <w:rPr>
          <w:rFonts w:ascii="Times New Roman" w:hAnsi="Times New Roman" w:cs="Times New Roman"/>
          <w:sz w:val="24"/>
          <w:szCs w:val="24"/>
        </w:rPr>
      </w:pPr>
      <w:r w:rsidRPr="00843333">
        <w:rPr>
          <w:rFonts w:ascii="Times New Roman" w:hAnsi="Times New Roman" w:cs="Times New Roman"/>
          <w:sz w:val="24"/>
          <w:szCs w:val="24"/>
        </w:rPr>
        <w:t>This video demonstrate</w:t>
      </w:r>
      <w:r w:rsidR="00CA6D76">
        <w:rPr>
          <w:rFonts w:ascii="Times New Roman" w:hAnsi="Times New Roman" w:cs="Times New Roman"/>
          <w:sz w:val="24"/>
          <w:szCs w:val="24"/>
        </w:rPr>
        <w:t>s</w:t>
      </w:r>
      <w:r w:rsidRPr="00843333">
        <w:rPr>
          <w:rFonts w:ascii="Times New Roman" w:hAnsi="Times New Roman" w:cs="Times New Roman"/>
          <w:sz w:val="24"/>
          <w:szCs w:val="24"/>
        </w:rPr>
        <w:t xml:space="preserve"> children’s ability to use mutual exclusivity to match words to objects in their environment.</w:t>
      </w:r>
    </w:p>
    <w:p w14:paraId="54D34979" w14:textId="72A9D8A0" w:rsidR="004203B2" w:rsidRPr="00843333" w:rsidRDefault="004203B2" w:rsidP="007E3117">
      <w:pPr>
        <w:spacing w:after="0"/>
        <w:rPr>
          <w:rFonts w:ascii="Times New Roman" w:hAnsi="Times New Roman" w:cs="Times New Roman"/>
          <w:sz w:val="24"/>
          <w:szCs w:val="24"/>
        </w:rPr>
      </w:pPr>
    </w:p>
    <w:p w14:paraId="7785AAD7" w14:textId="77777777" w:rsidR="0031689F" w:rsidRPr="00843333" w:rsidRDefault="0031689F" w:rsidP="007E3117">
      <w:pPr>
        <w:spacing w:after="0"/>
        <w:rPr>
          <w:rFonts w:ascii="Times New Roman" w:hAnsi="Times New Roman" w:cs="Times New Roman"/>
          <w:b/>
          <w:sz w:val="24"/>
          <w:szCs w:val="24"/>
        </w:rPr>
      </w:pPr>
      <w:r w:rsidRPr="00843333">
        <w:rPr>
          <w:rFonts w:ascii="Times New Roman" w:hAnsi="Times New Roman" w:cs="Times New Roman"/>
          <w:b/>
          <w:sz w:val="28"/>
          <w:szCs w:val="24"/>
        </w:rPr>
        <w:t>Procedure:</w:t>
      </w:r>
    </w:p>
    <w:p w14:paraId="0A92D9BF" w14:textId="3CB13B67" w:rsidR="00713127" w:rsidRPr="00843333" w:rsidRDefault="00CD33C5" w:rsidP="007E3117">
      <w:pPr>
        <w:pStyle w:val="ListParagraph"/>
        <w:numPr>
          <w:ilvl w:val="0"/>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Recruit healthy </w:t>
      </w:r>
      <w:r w:rsidR="00E84433" w:rsidRPr="00843333">
        <w:rPr>
          <w:rFonts w:ascii="Times New Roman" w:hAnsi="Times New Roman" w:cs="Times New Roman"/>
          <w:sz w:val="24"/>
          <w:szCs w:val="24"/>
        </w:rPr>
        <w:t>2</w:t>
      </w:r>
      <w:r w:rsidRPr="00843333">
        <w:rPr>
          <w:rFonts w:ascii="Times New Roman" w:hAnsi="Times New Roman" w:cs="Times New Roman"/>
          <w:sz w:val="24"/>
          <w:szCs w:val="24"/>
        </w:rPr>
        <w:t>-year-old</w:t>
      </w:r>
      <w:r w:rsidR="002E1403" w:rsidRPr="00843333">
        <w:rPr>
          <w:rFonts w:ascii="Times New Roman" w:hAnsi="Times New Roman" w:cs="Times New Roman"/>
          <w:sz w:val="24"/>
          <w:szCs w:val="24"/>
        </w:rPr>
        <w:t xml:space="preserve"> children</w:t>
      </w:r>
      <w:r w:rsidRPr="00843333">
        <w:rPr>
          <w:rFonts w:ascii="Times New Roman" w:hAnsi="Times New Roman" w:cs="Times New Roman"/>
          <w:sz w:val="24"/>
          <w:szCs w:val="24"/>
        </w:rPr>
        <w:t xml:space="preserve"> with normal hearing and vision and </w:t>
      </w:r>
      <w:r w:rsidR="00713127" w:rsidRPr="00843333">
        <w:rPr>
          <w:rFonts w:ascii="Times New Roman" w:hAnsi="Times New Roman" w:cs="Times New Roman"/>
          <w:sz w:val="24"/>
          <w:szCs w:val="24"/>
        </w:rPr>
        <w:t>no his</w:t>
      </w:r>
      <w:r w:rsidR="003475A8" w:rsidRPr="00843333">
        <w:rPr>
          <w:rFonts w:ascii="Times New Roman" w:hAnsi="Times New Roman" w:cs="Times New Roman"/>
          <w:sz w:val="24"/>
          <w:szCs w:val="24"/>
        </w:rPr>
        <w:t>tory of developmental disorders</w:t>
      </w:r>
      <w:r w:rsidR="00713127" w:rsidRPr="00843333">
        <w:rPr>
          <w:rFonts w:ascii="Times New Roman" w:hAnsi="Times New Roman" w:cs="Times New Roman"/>
          <w:sz w:val="24"/>
          <w:szCs w:val="24"/>
        </w:rPr>
        <w:t>.</w:t>
      </w:r>
      <w:r w:rsidR="00BE0F53" w:rsidRPr="00843333">
        <w:rPr>
          <w:rFonts w:ascii="Times New Roman" w:hAnsi="Times New Roman" w:cs="Times New Roman"/>
        </w:rPr>
        <w:t xml:space="preserve"> </w:t>
      </w:r>
      <w:r w:rsidR="00BE0F53" w:rsidRPr="00843333">
        <w:rPr>
          <w:rFonts w:ascii="Times New Roman" w:hAnsi="Times New Roman" w:cs="Times New Roman"/>
          <w:sz w:val="24"/>
          <w:szCs w:val="24"/>
        </w:rPr>
        <w:t>For the purposes of this demonstration, only one child is tested. Larger sample sizes are recommended when conducting any experiments.</w:t>
      </w:r>
    </w:p>
    <w:p w14:paraId="68341687" w14:textId="77777777" w:rsidR="00BE0F53" w:rsidRPr="00843333" w:rsidRDefault="00BE0F53" w:rsidP="007E3117">
      <w:pPr>
        <w:pStyle w:val="ListParagraph"/>
        <w:spacing w:after="0"/>
        <w:ind w:left="360"/>
        <w:rPr>
          <w:rFonts w:ascii="Times New Roman" w:hAnsi="Times New Roman" w:cs="Times New Roman"/>
          <w:sz w:val="24"/>
          <w:szCs w:val="24"/>
        </w:rPr>
      </w:pPr>
    </w:p>
    <w:p w14:paraId="3AD26FF7" w14:textId="1D882AB2" w:rsidR="003475A8" w:rsidRPr="00843333" w:rsidRDefault="000476A1" w:rsidP="007E3117">
      <w:pPr>
        <w:pStyle w:val="ListParagraph"/>
        <w:numPr>
          <w:ilvl w:val="0"/>
          <w:numId w:val="1"/>
        </w:numPr>
        <w:spacing w:after="0"/>
        <w:rPr>
          <w:rFonts w:ascii="Times New Roman" w:hAnsi="Times New Roman" w:cs="Times New Roman"/>
          <w:sz w:val="24"/>
          <w:szCs w:val="24"/>
        </w:rPr>
      </w:pPr>
      <w:r w:rsidRPr="00843333">
        <w:rPr>
          <w:rFonts w:ascii="Times New Roman" w:hAnsi="Times New Roman" w:cs="Times New Roman"/>
          <w:sz w:val="24"/>
          <w:szCs w:val="24"/>
        </w:rPr>
        <w:t>Data collection</w:t>
      </w:r>
      <w:r w:rsidR="00BE0F53" w:rsidRPr="00843333">
        <w:rPr>
          <w:rFonts w:ascii="Times New Roman" w:hAnsi="Times New Roman" w:cs="Times New Roman"/>
          <w:sz w:val="24"/>
          <w:szCs w:val="24"/>
        </w:rPr>
        <w:t>.</w:t>
      </w:r>
    </w:p>
    <w:p w14:paraId="3151265D" w14:textId="6FCFC58D" w:rsidR="00BE0F53" w:rsidRPr="00843333" w:rsidRDefault="00BE0F53" w:rsidP="007E3117">
      <w:pPr>
        <w:pStyle w:val="ListParagraph"/>
        <w:spacing w:after="0"/>
        <w:rPr>
          <w:rFonts w:ascii="Times New Roman" w:hAnsi="Times New Roman" w:cs="Times New Roman"/>
          <w:sz w:val="24"/>
          <w:szCs w:val="24"/>
        </w:rPr>
      </w:pPr>
    </w:p>
    <w:p w14:paraId="460FEB2C" w14:textId="10DA95CE" w:rsidR="00EA34AA" w:rsidRPr="00843333" w:rsidRDefault="00BE0F53" w:rsidP="007E3117">
      <w:pPr>
        <w:pStyle w:val="ListParagraph"/>
        <w:numPr>
          <w:ilvl w:val="1"/>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w:t>
      </w:r>
      <w:r w:rsidR="002E1403" w:rsidRPr="00843333">
        <w:rPr>
          <w:rFonts w:ascii="Times New Roman" w:hAnsi="Times New Roman" w:cs="Times New Roman"/>
          <w:sz w:val="24"/>
          <w:szCs w:val="24"/>
        </w:rPr>
        <w:t>Gather the necessary m</w:t>
      </w:r>
      <w:r w:rsidR="00EA34AA" w:rsidRPr="00843333">
        <w:rPr>
          <w:rFonts w:ascii="Times New Roman" w:hAnsi="Times New Roman" w:cs="Times New Roman"/>
          <w:sz w:val="24"/>
          <w:szCs w:val="24"/>
        </w:rPr>
        <w:t>aterials</w:t>
      </w:r>
      <w:r w:rsidRPr="00843333">
        <w:rPr>
          <w:rFonts w:ascii="Times New Roman" w:hAnsi="Times New Roman" w:cs="Times New Roman"/>
          <w:sz w:val="24"/>
          <w:szCs w:val="24"/>
        </w:rPr>
        <w:t>.</w:t>
      </w:r>
    </w:p>
    <w:p w14:paraId="698EC5E4" w14:textId="77777777" w:rsidR="00BE0F53" w:rsidRPr="00843333" w:rsidRDefault="00BE0F53" w:rsidP="007E3117">
      <w:pPr>
        <w:pStyle w:val="ListParagraph"/>
        <w:spacing w:after="0"/>
        <w:ind w:left="1440"/>
        <w:rPr>
          <w:rFonts w:ascii="Times New Roman" w:hAnsi="Times New Roman" w:cs="Times New Roman"/>
          <w:sz w:val="24"/>
          <w:szCs w:val="24"/>
        </w:rPr>
      </w:pPr>
    </w:p>
    <w:p w14:paraId="326DAF72" w14:textId="2A823DD1" w:rsidR="00EA34AA" w:rsidRPr="00843333" w:rsidRDefault="00E84433" w:rsidP="007E3117">
      <w:pPr>
        <w:pStyle w:val="ListParagraph"/>
        <w:numPr>
          <w:ilvl w:val="2"/>
          <w:numId w:val="1"/>
        </w:numPr>
        <w:spacing w:after="0"/>
        <w:rPr>
          <w:rFonts w:ascii="Times New Roman" w:hAnsi="Times New Roman" w:cs="Times New Roman"/>
          <w:sz w:val="24"/>
          <w:szCs w:val="24"/>
        </w:rPr>
      </w:pPr>
      <w:r w:rsidRPr="00843333">
        <w:rPr>
          <w:rFonts w:ascii="Times New Roman" w:hAnsi="Times New Roman" w:cs="Times New Roman"/>
          <w:sz w:val="24"/>
          <w:szCs w:val="24"/>
        </w:rPr>
        <w:t>Select a familiar and unfamiliar test object.</w:t>
      </w:r>
    </w:p>
    <w:p w14:paraId="254A9EBC" w14:textId="3A88FB18" w:rsidR="00BE0F53" w:rsidRPr="00843333" w:rsidRDefault="00BE0F53" w:rsidP="007E3117">
      <w:pPr>
        <w:pStyle w:val="ListParagraph"/>
        <w:spacing w:after="0"/>
        <w:ind w:left="1800"/>
        <w:rPr>
          <w:rFonts w:ascii="Times New Roman" w:hAnsi="Times New Roman" w:cs="Times New Roman"/>
          <w:sz w:val="24"/>
          <w:szCs w:val="24"/>
        </w:rPr>
      </w:pPr>
    </w:p>
    <w:p w14:paraId="351A4345" w14:textId="0F66FE5F" w:rsidR="00223D62" w:rsidRPr="00843333" w:rsidRDefault="00BE0F53" w:rsidP="007E3117">
      <w:pPr>
        <w:pStyle w:val="ListParagraph"/>
        <w:numPr>
          <w:ilvl w:val="3"/>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w:t>
      </w:r>
      <w:r w:rsidR="00E84433" w:rsidRPr="00843333">
        <w:rPr>
          <w:rFonts w:ascii="Times New Roman" w:hAnsi="Times New Roman" w:cs="Times New Roman"/>
          <w:sz w:val="24"/>
          <w:szCs w:val="24"/>
        </w:rPr>
        <w:t>The familiar test object should be something identifiable to most 2-year-olds. In this case, use a toy banana.</w:t>
      </w:r>
    </w:p>
    <w:p w14:paraId="0E8E12C9" w14:textId="77777777" w:rsidR="00E84433" w:rsidRPr="00843333" w:rsidRDefault="00E84433" w:rsidP="00E84433">
      <w:pPr>
        <w:pStyle w:val="ListParagraph"/>
        <w:spacing w:after="0"/>
        <w:ind w:left="1800"/>
        <w:rPr>
          <w:rFonts w:ascii="Times New Roman" w:hAnsi="Times New Roman" w:cs="Times New Roman"/>
          <w:sz w:val="24"/>
          <w:szCs w:val="24"/>
        </w:rPr>
      </w:pPr>
    </w:p>
    <w:p w14:paraId="5ADA7C56" w14:textId="25C6F4B5" w:rsidR="00E84433" w:rsidRPr="00843333" w:rsidRDefault="00E84433" w:rsidP="007E3117">
      <w:pPr>
        <w:pStyle w:val="ListParagraph"/>
        <w:numPr>
          <w:ilvl w:val="3"/>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The unfamiliar test object should be something unfamiliar </w:t>
      </w:r>
      <w:r w:rsidR="002C7A3C" w:rsidRPr="00843333">
        <w:rPr>
          <w:rFonts w:ascii="Times New Roman" w:hAnsi="Times New Roman" w:cs="Times New Roman"/>
          <w:sz w:val="24"/>
          <w:szCs w:val="24"/>
        </w:rPr>
        <w:t xml:space="preserve">to most 2-year-olds. In this case, </w:t>
      </w:r>
      <w:r w:rsidR="00CE472E" w:rsidRPr="00843333">
        <w:rPr>
          <w:rFonts w:ascii="Times New Roman" w:hAnsi="Times New Roman" w:cs="Times New Roman"/>
          <w:sz w:val="24"/>
          <w:szCs w:val="24"/>
        </w:rPr>
        <w:t>use a garlic press.</w:t>
      </w:r>
    </w:p>
    <w:p w14:paraId="164A03FA" w14:textId="13C12F48" w:rsidR="00BE0F53" w:rsidRPr="00843333" w:rsidRDefault="00BE0F53" w:rsidP="007E3117">
      <w:pPr>
        <w:pStyle w:val="ListParagraph"/>
        <w:spacing w:after="0"/>
        <w:rPr>
          <w:rFonts w:ascii="Times New Roman" w:hAnsi="Times New Roman" w:cs="Times New Roman"/>
          <w:sz w:val="24"/>
          <w:szCs w:val="24"/>
        </w:rPr>
      </w:pPr>
    </w:p>
    <w:p w14:paraId="00DC126C" w14:textId="59607D14" w:rsidR="00EA34AA" w:rsidRPr="00843333" w:rsidRDefault="00BE0F53" w:rsidP="007E3117">
      <w:pPr>
        <w:pStyle w:val="ListParagraph"/>
        <w:numPr>
          <w:ilvl w:val="1"/>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w:t>
      </w:r>
      <w:r w:rsidR="00FC32D3" w:rsidRPr="00843333">
        <w:rPr>
          <w:rFonts w:ascii="Times New Roman" w:hAnsi="Times New Roman" w:cs="Times New Roman"/>
          <w:sz w:val="24"/>
          <w:szCs w:val="24"/>
        </w:rPr>
        <w:t>Test</w:t>
      </w:r>
      <w:r w:rsidRPr="00843333">
        <w:rPr>
          <w:rFonts w:ascii="Times New Roman" w:hAnsi="Times New Roman" w:cs="Times New Roman"/>
          <w:sz w:val="24"/>
          <w:szCs w:val="24"/>
        </w:rPr>
        <w:t>.</w:t>
      </w:r>
    </w:p>
    <w:p w14:paraId="24EB83B6" w14:textId="77777777" w:rsidR="00BE0F53" w:rsidRPr="00843333" w:rsidRDefault="00BE0F53" w:rsidP="007E3117">
      <w:pPr>
        <w:pStyle w:val="ListParagraph"/>
        <w:spacing w:after="0"/>
        <w:ind w:left="1440"/>
        <w:rPr>
          <w:rFonts w:ascii="Times New Roman" w:hAnsi="Times New Roman" w:cs="Times New Roman"/>
          <w:sz w:val="24"/>
          <w:szCs w:val="24"/>
        </w:rPr>
      </w:pPr>
    </w:p>
    <w:p w14:paraId="7B5F869F" w14:textId="623C80E5" w:rsidR="00341FE3" w:rsidRPr="00843333" w:rsidRDefault="00341FE3" w:rsidP="007E3117">
      <w:pPr>
        <w:pStyle w:val="ListParagraph"/>
        <w:numPr>
          <w:ilvl w:val="2"/>
          <w:numId w:val="1"/>
        </w:numPr>
        <w:spacing w:after="0"/>
        <w:rPr>
          <w:rFonts w:ascii="Times New Roman" w:hAnsi="Times New Roman" w:cs="Times New Roman"/>
          <w:sz w:val="24"/>
          <w:szCs w:val="24"/>
        </w:rPr>
      </w:pPr>
      <w:r w:rsidRPr="00843333">
        <w:rPr>
          <w:rFonts w:ascii="Times New Roman" w:hAnsi="Times New Roman" w:cs="Times New Roman"/>
          <w:sz w:val="24"/>
          <w:szCs w:val="24"/>
        </w:rPr>
        <w:lastRenderedPageBreak/>
        <w:t>Seat the child at a table across from the experimenter. The child may sit on a parent’s lap</w:t>
      </w:r>
      <w:r w:rsidR="00E3469A">
        <w:rPr>
          <w:rFonts w:ascii="Times New Roman" w:hAnsi="Times New Roman" w:cs="Times New Roman"/>
          <w:sz w:val="24"/>
          <w:szCs w:val="24"/>
        </w:rPr>
        <w:t>,</w:t>
      </w:r>
      <w:r w:rsidRPr="00843333">
        <w:rPr>
          <w:rFonts w:ascii="Times New Roman" w:hAnsi="Times New Roman" w:cs="Times New Roman"/>
          <w:sz w:val="24"/>
          <w:szCs w:val="24"/>
        </w:rPr>
        <w:t xml:space="preserve"> i</w:t>
      </w:r>
      <w:r w:rsidR="00C16859" w:rsidRPr="00843333">
        <w:rPr>
          <w:rFonts w:ascii="Times New Roman" w:hAnsi="Times New Roman" w:cs="Times New Roman"/>
          <w:sz w:val="24"/>
          <w:szCs w:val="24"/>
        </w:rPr>
        <w:t>f</w:t>
      </w:r>
      <w:r w:rsidRPr="00843333">
        <w:rPr>
          <w:rFonts w:ascii="Times New Roman" w:hAnsi="Times New Roman" w:cs="Times New Roman"/>
          <w:sz w:val="24"/>
          <w:szCs w:val="24"/>
        </w:rPr>
        <w:t xml:space="preserve"> necessary.</w:t>
      </w:r>
    </w:p>
    <w:p w14:paraId="45600965" w14:textId="77777777" w:rsidR="00341FE3" w:rsidRPr="00843333" w:rsidRDefault="00341FE3" w:rsidP="00341FE3">
      <w:pPr>
        <w:pStyle w:val="ListParagraph"/>
        <w:spacing w:after="0"/>
        <w:ind w:left="1440"/>
        <w:rPr>
          <w:rFonts w:ascii="Times New Roman" w:hAnsi="Times New Roman" w:cs="Times New Roman"/>
          <w:sz w:val="24"/>
          <w:szCs w:val="24"/>
        </w:rPr>
      </w:pPr>
    </w:p>
    <w:p w14:paraId="2665AC1A" w14:textId="7F1406F1" w:rsidR="00BE0F53" w:rsidRPr="00843333" w:rsidRDefault="00341FE3" w:rsidP="00341FE3">
      <w:pPr>
        <w:pStyle w:val="ListParagraph"/>
        <w:numPr>
          <w:ilvl w:val="2"/>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Place the two objects in front of the </w:t>
      </w:r>
      <w:r w:rsidR="00C16859" w:rsidRPr="00843333">
        <w:rPr>
          <w:rFonts w:ascii="Times New Roman" w:hAnsi="Times New Roman" w:cs="Times New Roman"/>
          <w:sz w:val="24"/>
          <w:szCs w:val="24"/>
        </w:rPr>
        <w:t>child</w:t>
      </w:r>
      <w:r w:rsidR="0094763D" w:rsidRPr="00843333">
        <w:rPr>
          <w:rFonts w:ascii="Times New Roman" w:hAnsi="Times New Roman" w:cs="Times New Roman"/>
          <w:sz w:val="24"/>
          <w:szCs w:val="24"/>
        </w:rPr>
        <w:t>, but out of their reach.</w:t>
      </w:r>
    </w:p>
    <w:p w14:paraId="38771BDF" w14:textId="77777777" w:rsidR="00341FE3" w:rsidRPr="00843333" w:rsidRDefault="00341FE3" w:rsidP="00341FE3">
      <w:pPr>
        <w:spacing w:after="0"/>
        <w:rPr>
          <w:rFonts w:ascii="Times New Roman" w:hAnsi="Times New Roman" w:cs="Times New Roman"/>
          <w:sz w:val="24"/>
          <w:szCs w:val="24"/>
        </w:rPr>
      </w:pPr>
    </w:p>
    <w:p w14:paraId="5C7F6C2B" w14:textId="4D2C887D" w:rsidR="0094763D" w:rsidRPr="00843333" w:rsidRDefault="00E3469A" w:rsidP="00341FE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Say</w:t>
      </w:r>
      <w:r w:rsidR="0094763D" w:rsidRPr="00843333">
        <w:rPr>
          <w:rFonts w:ascii="Times New Roman" w:hAnsi="Times New Roman" w:cs="Times New Roman"/>
          <w:sz w:val="24"/>
          <w:szCs w:val="24"/>
        </w:rPr>
        <w:t xml:space="preserve">, “Look at what I have here. I have a </w:t>
      </w:r>
      <w:proofErr w:type="spellStart"/>
      <w:r w:rsidR="0094763D" w:rsidRPr="00843333">
        <w:rPr>
          <w:rFonts w:ascii="Times New Roman" w:hAnsi="Times New Roman" w:cs="Times New Roman"/>
          <w:i/>
          <w:sz w:val="24"/>
          <w:szCs w:val="24"/>
        </w:rPr>
        <w:t>dax</w:t>
      </w:r>
      <w:proofErr w:type="spellEnd"/>
      <w:r w:rsidR="0094763D" w:rsidRPr="00843333">
        <w:rPr>
          <w:rFonts w:ascii="Times New Roman" w:hAnsi="Times New Roman" w:cs="Times New Roman"/>
          <w:sz w:val="24"/>
          <w:szCs w:val="24"/>
        </w:rPr>
        <w:t xml:space="preserve"> here.”</w:t>
      </w:r>
    </w:p>
    <w:p w14:paraId="169CF970" w14:textId="77777777" w:rsidR="0094763D" w:rsidRPr="00843333" w:rsidRDefault="0094763D" w:rsidP="0094763D">
      <w:pPr>
        <w:spacing w:after="0"/>
        <w:rPr>
          <w:rFonts w:ascii="Times New Roman" w:hAnsi="Times New Roman" w:cs="Times New Roman"/>
          <w:sz w:val="24"/>
          <w:szCs w:val="24"/>
        </w:rPr>
      </w:pPr>
    </w:p>
    <w:p w14:paraId="6E2BAFF6" w14:textId="53591618" w:rsidR="0094763D" w:rsidRPr="00843333" w:rsidRDefault="00E3469A" w:rsidP="00341FE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Push</w:t>
      </w:r>
      <w:r w:rsidR="0094763D" w:rsidRPr="00843333">
        <w:rPr>
          <w:rFonts w:ascii="Times New Roman" w:hAnsi="Times New Roman" w:cs="Times New Roman"/>
          <w:sz w:val="24"/>
          <w:szCs w:val="24"/>
        </w:rPr>
        <w:t xml:space="preserve"> the object</w:t>
      </w:r>
      <w:r w:rsidR="00B230F0">
        <w:rPr>
          <w:rFonts w:ascii="Times New Roman" w:hAnsi="Times New Roman" w:cs="Times New Roman"/>
          <w:sz w:val="24"/>
          <w:szCs w:val="24"/>
        </w:rPr>
        <w:t>s</w:t>
      </w:r>
      <w:r w:rsidR="0094763D" w:rsidRPr="00843333">
        <w:rPr>
          <w:rFonts w:ascii="Times New Roman" w:hAnsi="Times New Roman" w:cs="Times New Roman"/>
          <w:sz w:val="24"/>
          <w:szCs w:val="24"/>
        </w:rPr>
        <w:t xml:space="preserve"> into the child’s reach</w:t>
      </w:r>
      <w:r>
        <w:rPr>
          <w:rFonts w:ascii="Times New Roman" w:hAnsi="Times New Roman" w:cs="Times New Roman"/>
          <w:sz w:val="24"/>
          <w:szCs w:val="24"/>
        </w:rPr>
        <w:t xml:space="preserve"> and say</w:t>
      </w:r>
      <w:r w:rsidR="0094763D" w:rsidRPr="00843333">
        <w:rPr>
          <w:rFonts w:ascii="Times New Roman" w:hAnsi="Times New Roman" w:cs="Times New Roman"/>
          <w:sz w:val="24"/>
          <w:szCs w:val="24"/>
        </w:rPr>
        <w:t xml:space="preserve">, “Can you get the </w:t>
      </w:r>
      <w:proofErr w:type="spellStart"/>
      <w:r w:rsidR="0094763D" w:rsidRPr="00843333">
        <w:rPr>
          <w:rFonts w:ascii="Times New Roman" w:hAnsi="Times New Roman" w:cs="Times New Roman"/>
          <w:i/>
          <w:sz w:val="24"/>
          <w:szCs w:val="24"/>
        </w:rPr>
        <w:t>dax</w:t>
      </w:r>
      <w:proofErr w:type="spellEnd"/>
      <w:r w:rsidR="0094763D" w:rsidRPr="00843333">
        <w:rPr>
          <w:rFonts w:ascii="Times New Roman" w:hAnsi="Times New Roman" w:cs="Times New Roman"/>
          <w:sz w:val="24"/>
          <w:szCs w:val="24"/>
        </w:rPr>
        <w:t>?”</w:t>
      </w:r>
    </w:p>
    <w:p w14:paraId="346AE457" w14:textId="77777777" w:rsidR="0094763D" w:rsidRPr="00843333" w:rsidRDefault="0094763D" w:rsidP="0094763D">
      <w:pPr>
        <w:spacing w:after="0"/>
        <w:rPr>
          <w:rFonts w:ascii="Times New Roman" w:hAnsi="Times New Roman" w:cs="Times New Roman"/>
          <w:sz w:val="24"/>
          <w:szCs w:val="24"/>
        </w:rPr>
      </w:pPr>
    </w:p>
    <w:p w14:paraId="43DA5786" w14:textId="60E51C92" w:rsidR="0094763D" w:rsidRPr="00843333" w:rsidRDefault="00E3469A" w:rsidP="00341FE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Note</w:t>
      </w:r>
      <w:r w:rsidR="0094763D" w:rsidRPr="00843333">
        <w:rPr>
          <w:rFonts w:ascii="Times New Roman" w:hAnsi="Times New Roman" w:cs="Times New Roman"/>
          <w:sz w:val="24"/>
          <w:szCs w:val="24"/>
        </w:rPr>
        <w:t xml:space="preserve"> which object the child handles. If the child responds ambiguously </w:t>
      </w:r>
      <w:r>
        <w:rPr>
          <w:rFonts w:ascii="Times New Roman" w:hAnsi="Times New Roman" w:cs="Times New Roman"/>
          <w:sz w:val="24"/>
          <w:szCs w:val="24"/>
        </w:rPr>
        <w:t>(</w:t>
      </w:r>
      <w:r w:rsidR="0094763D" w:rsidRPr="00843333">
        <w:rPr>
          <w:rFonts w:ascii="Times New Roman" w:hAnsi="Times New Roman" w:cs="Times New Roman"/>
          <w:sz w:val="24"/>
          <w:szCs w:val="24"/>
        </w:rPr>
        <w:t>for example</w:t>
      </w:r>
      <w:r>
        <w:rPr>
          <w:rFonts w:ascii="Times New Roman" w:hAnsi="Times New Roman" w:cs="Times New Roman"/>
          <w:sz w:val="24"/>
          <w:szCs w:val="24"/>
        </w:rPr>
        <w:t>,</w:t>
      </w:r>
      <w:r w:rsidR="0094763D" w:rsidRPr="00843333">
        <w:rPr>
          <w:rFonts w:ascii="Times New Roman" w:hAnsi="Times New Roman" w:cs="Times New Roman"/>
          <w:sz w:val="24"/>
          <w:szCs w:val="24"/>
        </w:rPr>
        <w:t xml:space="preserve"> </w:t>
      </w:r>
      <w:r>
        <w:rPr>
          <w:rFonts w:ascii="Times New Roman" w:hAnsi="Times New Roman" w:cs="Times New Roman"/>
          <w:sz w:val="24"/>
          <w:szCs w:val="24"/>
        </w:rPr>
        <w:t>the child grabs</w:t>
      </w:r>
      <w:r w:rsidR="0094763D" w:rsidRPr="00843333">
        <w:rPr>
          <w:rFonts w:ascii="Times New Roman" w:hAnsi="Times New Roman" w:cs="Times New Roman"/>
          <w:sz w:val="24"/>
          <w:szCs w:val="24"/>
        </w:rPr>
        <w:t xml:space="preserve"> both objects</w:t>
      </w:r>
      <w:r>
        <w:rPr>
          <w:rFonts w:ascii="Times New Roman" w:hAnsi="Times New Roman" w:cs="Times New Roman"/>
          <w:sz w:val="24"/>
          <w:szCs w:val="24"/>
        </w:rPr>
        <w:t>),</w:t>
      </w:r>
      <w:r w:rsidR="0094763D" w:rsidRPr="00843333">
        <w:rPr>
          <w:rFonts w:ascii="Times New Roman" w:hAnsi="Times New Roman" w:cs="Times New Roman"/>
          <w:sz w:val="24"/>
          <w:szCs w:val="24"/>
        </w:rPr>
        <w:t xml:space="preserve"> ask, “Can you give me the </w:t>
      </w:r>
      <w:proofErr w:type="spellStart"/>
      <w:r w:rsidR="0094763D" w:rsidRPr="00843333">
        <w:rPr>
          <w:rFonts w:ascii="Times New Roman" w:hAnsi="Times New Roman" w:cs="Times New Roman"/>
          <w:i/>
          <w:sz w:val="24"/>
          <w:szCs w:val="24"/>
        </w:rPr>
        <w:t>dax</w:t>
      </w:r>
      <w:proofErr w:type="spellEnd"/>
      <w:r w:rsidR="0094763D" w:rsidRPr="00843333">
        <w:rPr>
          <w:rFonts w:ascii="Times New Roman" w:hAnsi="Times New Roman" w:cs="Times New Roman"/>
          <w:sz w:val="24"/>
          <w:szCs w:val="24"/>
        </w:rPr>
        <w:t xml:space="preserve">?” while holding out </w:t>
      </w:r>
      <w:r>
        <w:rPr>
          <w:rFonts w:ascii="Times New Roman" w:hAnsi="Times New Roman" w:cs="Times New Roman"/>
          <w:sz w:val="24"/>
          <w:szCs w:val="24"/>
        </w:rPr>
        <w:t>a</w:t>
      </w:r>
      <w:r w:rsidR="0094763D" w:rsidRPr="00843333">
        <w:rPr>
          <w:rFonts w:ascii="Times New Roman" w:hAnsi="Times New Roman" w:cs="Times New Roman"/>
          <w:sz w:val="24"/>
          <w:szCs w:val="24"/>
        </w:rPr>
        <w:t xml:space="preserve"> hand.</w:t>
      </w:r>
    </w:p>
    <w:p w14:paraId="3D142DF8" w14:textId="77777777" w:rsidR="0094763D" w:rsidRPr="00843333" w:rsidRDefault="0094763D" w:rsidP="0094763D">
      <w:pPr>
        <w:spacing w:after="0"/>
        <w:rPr>
          <w:rFonts w:ascii="Times New Roman" w:hAnsi="Times New Roman" w:cs="Times New Roman"/>
          <w:sz w:val="24"/>
          <w:szCs w:val="24"/>
        </w:rPr>
      </w:pPr>
    </w:p>
    <w:p w14:paraId="6A679A7B" w14:textId="52C4648B" w:rsidR="00341FE3" w:rsidRPr="00843333" w:rsidRDefault="00E3469A" w:rsidP="00341FE3">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Note</w:t>
      </w:r>
      <w:r w:rsidR="0094763D" w:rsidRPr="00843333">
        <w:rPr>
          <w:rFonts w:ascii="Times New Roman" w:hAnsi="Times New Roman" w:cs="Times New Roman"/>
          <w:sz w:val="24"/>
          <w:szCs w:val="24"/>
        </w:rPr>
        <w:t xml:space="preserve"> which object the child indicates or hands to </w:t>
      </w:r>
      <w:r>
        <w:rPr>
          <w:rFonts w:ascii="Times New Roman" w:hAnsi="Times New Roman" w:cs="Times New Roman"/>
          <w:sz w:val="24"/>
          <w:szCs w:val="24"/>
        </w:rPr>
        <w:t>the experimenter</w:t>
      </w:r>
      <w:r w:rsidR="0094763D" w:rsidRPr="00843333">
        <w:rPr>
          <w:rFonts w:ascii="Times New Roman" w:hAnsi="Times New Roman" w:cs="Times New Roman"/>
          <w:sz w:val="24"/>
          <w:szCs w:val="24"/>
        </w:rPr>
        <w:t xml:space="preserve">. </w:t>
      </w:r>
    </w:p>
    <w:p w14:paraId="2A5D53AD" w14:textId="77777777" w:rsidR="0094763D" w:rsidRPr="00843333" w:rsidRDefault="0094763D" w:rsidP="0094763D">
      <w:pPr>
        <w:spacing w:after="0"/>
        <w:rPr>
          <w:rFonts w:ascii="Times New Roman" w:hAnsi="Times New Roman" w:cs="Times New Roman"/>
          <w:sz w:val="24"/>
          <w:szCs w:val="24"/>
        </w:rPr>
      </w:pPr>
    </w:p>
    <w:p w14:paraId="1DB95FC4" w14:textId="65AB3C42" w:rsidR="00AC2DE5" w:rsidRPr="00843333" w:rsidRDefault="00AC2DE5" w:rsidP="007E3117">
      <w:pPr>
        <w:pStyle w:val="ListParagraph"/>
        <w:numPr>
          <w:ilvl w:val="0"/>
          <w:numId w:val="1"/>
        </w:numPr>
        <w:spacing w:after="0"/>
        <w:rPr>
          <w:rFonts w:ascii="Times New Roman" w:hAnsi="Times New Roman" w:cs="Times New Roman"/>
          <w:sz w:val="24"/>
          <w:szCs w:val="24"/>
        </w:rPr>
      </w:pPr>
      <w:r w:rsidRPr="00843333">
        <w:rPr>
          <w:rFonts w:ascii="Times New Roman" w:hAnsi="Times New Roman" w:cs="Times New Roman"/>
          <w:sz w:val="24"/>
          <w:szCs w:val="24"/>
        </w:rPr>
        <w:t>Analysis</w:t>
      </w:r>
      <w:r w:rsidR="00BE0F53" w:rsidRPr="00843333">
        <w:rPr>
          <w:rFonts w:ascii="Times New Roman" w:hAnsi="Times New Roman" w:cs="Times New Roman"/>
          <w:sz w:val="24"/>
          <w:szCs w:val="24"/>
        </w:rPr>
        <w:t>.</w:t>
      </w:r>
      <w:r w:rsidRPr="00843333">
        <w:rPr>
          <w:rFonts w:ascii="Times New Roman" w:hAnsi="Times New Roman" w:cs="Times New Roman"/>
          <w:sz w:val="24"/>
          <w:szCs w:val="24"/>
        </w:rPr>
        <w:t xml:space="preserve"> </w:t>
      </w:r>
    </w:p>
    <w:p w14:paraId="25882302" w14:textId="5522CA75" w:rsidR="00BE0F53" w:rsidRPr="00843333" w:rsidRDefault="00BE0F53" w:rsidP="007E3117">
      <w:pPr>
        <w:pStyle w:val="ListParagraph"/>
        <w:spacing w:after="0"/>
        <w:rPr>
          <w:rFonts w:ascii="Times New Roman" w:hAnsi="Times New Roman" w:cs="Times New Roman"/>
          <w:sz w:val="24"/>
          <w:szCs w:val="24"/>
        </w:rPr>
      </w:pPr>
    </w:p>
    <w:p w14:paraId="66128808" w14:textId="53521644" w:rsidR="0047669E" w:rsidRPr="00843333" w:rsidRDefault="00BE0F53" w:rsidP="00EF24AD">
      <w:pPr>
        <w:pStyle w:val="ListParagraph"/>
        <w:numPr>
          <w:ilvl w:val="1"/>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w:t>
      </w:r>
      <w:r w:rsidR="001569CA" w:rsidRPr="00843333">
        <w:rPr>
          <w:rFonts w:ascii="Times New Roman" w:hAnsi="Times New Roman" w:cs="Times New Roman"/>
          <w:sz w:val="24"/>
          <w:szCs w:val="24"/>
        </w:rPr>
        <w:t xml:space="preserve">After testing a sufficiently large sample of children, </w:t>
      </w:r>
      <w:r w:rsidR="00E3469A">
        <w:rPr>
          <w:rFonts w:ascii="Times New Roman" w:hAnsi="Times New Roman" w:cs="Times New Roman"/>
          <w:sz w:val="24"/>
          <w:szCs w:val="24"/>
        </w:rPr>
        <w:t xml:space="preserve">compare </w:t>
      </w:r>
      <w:r w:rsidR="001569CA" w:rsidRPr="00843333">
        <w:rPr>
          <w:rFonts w:ascii="Times New Roman" w:hAnsi="Times New Roman" w:cs="Times New Roman"/>
          <w:sz w:val="24"/>
          <w:szCs w:val="24"/>
        </w:rPr>
        <w:t xml:space="preserve">the proportion of children selecting the unfamiliar object to the number </w:t>
      </w:r>
      <w:r w:rsidR="00E3469A">
        <w:rPr>
          <w:rFonts w:ascii="Times New Roman" w:hAnsi="Times New Roman" w:cs="Times New Roman"/>
          <w:sz w:val="24"/>
          <w:szCs w:val="24"/>
        </w:rPr>
        <w:t xml:space="preserve">of children </w:t>
      </w:r>
      <w:r w:rsidR="001569CA" w:rsidRPr="00843333">
        <w:rPr>
          <w:rFonts w:ascii="Times New Roman" w:hAnsi="Times New Roman" w:cs="Times New Roman"/>
          <w:sz w:val="24"/>
          <w:szCs w:val="24"/>
        </w:rPr>
        <w:t xml:space="preserve">who would be expected to pick the unfamiliar object randomly. </w:t>
      </w:r>
    </w:p>
    <w:p w14:paraId="497F0FA9" w14:textId="7EDEFC88" w:rsidR="00BE0F53" w:rsidRPr="00843333" w:rsidRDefault="00BE0F53" w:rsidP="007E3117">
      <w:pPr>
        <w:pStyle w:val="ListParagraph"/>
        <w:spacing w:after="0"/>
        <w:rPr>
          <w:rFonts w:ascii="Times New Roman" w:hAnsi="Times New Roman" w:cs="Times New Roman"/>
          <w:sz w:val="24"/>
          <w:szCs w:val="24"/>
        </w:rPr>
      </w:pPr>
    </w:p>
    <w:p w14:paraId="39C57C39" w14:textId="2871D9EB" w:rsidR="00AC2DE5" w:rsidRPr="00843333" w:rsidRDefault="00BE0F53" w:rsidP="007E3117">
      <w:pPr>
        <w:pStyle w:val="ListParagraph"/>
        <w:numPr>
          <w:ilvl w:val="1"/>
          <w:numId w:val="1"/>
        </w:numPr>
        <w:spacing w:after="0"/>
        <w:rPr>
          <w:rFonts w:ascii="Times New Roman" w:hAnsi="Times New Roman" w:cs="Times New Roman"/>
          <w:sz w:val="24"/>
          <w:szCs w:val="24"/>
        </w:rPr>
      </w:pPr>
      <w:r w:rsidRPr="00843333">
        <w:rPr>
          <w:rFonts w:ascii="Times New Roman" w:hAnsi="Times New Roman" w:cs="Times New Roman"/>
          <w:sz w:val="24"/>
          <w:szCs w:val="24"/>
        </w:rPr>
        <w:t xml:space="preserve"> </w:t>
      </w:r>
      <w:r w:rsidR="001525E3" w:rsidRPr="00843333">
        <w:rPr>
          <w:rFonts w:ascii="Times New Roman" w:hAnsi="Times New Roman" w:cs="Times New Roman"/>
          <w:sz w:val="24"/>
          <w:szCs w:val="24"/>
        </w:rPr>
        <w:t>Use a</w:t>
      </w:r>
      <w:r w:rsidR="001569CA" w:rsidRPr="00843333">
        <w:rPr>
          <w:rFonts w:ascii="Times New Roman" w:hAnsi="Times New Roman" w:cs="Times New Roman"/>
          <w:sz w:val="24"/>
          <w:szCs w:val="24"/>
        </w:rPr>
        <w:t xml:space="preserve"> </w:t>
      </w:r>
      <w:r w:rsidR="0017397E" w:rsidRPr="00843333">
        <w:rPr>
          <w:rFonts w:ascii="Times New Roman" w:hAnsi="Times New Roman" w:cs="Times New Roman"/>
          <w:sz w:val="24"/>
          <w:szCs w:val="24"/>
        </w:rPr>
        <w:t xml:space="preserve">chi-square </w:t>
      </w:r>
      <w:r w:rsidR="001569CA" w:rsidRPr="00843333">
        <w:rPr>
          <w:rFonts w:ascii="Times New Roman" w:hAnsi="Times New Roman" w:cs="Times New Roman"/>
          <w:sz w:val="24"/>
          <w:szCs w:val="24"/>
        </w:rPr>
        <w:t xml:space="preserve">test </w:t>
      </w:r>
      <w:r w:rsidR="004F7E84" w:rsidRPr="00843333">
        <w:rPr>
          <w:rFonts w:ascii="Times New Roman" w:hAnsi="Times New Roman" w:cs="Times New Roman"/>
          <w:sz w:val="24"/>
          <w:szCs w:val="24"/>
        </w:rPr>
        <w:t xml:space="preserve">to determine </w:t>
      </w:r>
      <w:r w:rsidR="001569CA" w:rsidRPr="00843333">
        <w:rPr>
          <w:rFonts w:ascii="Times New Roman" w:hAnsi="Times New Roman" w:cs="Times New Roman"/>
          <w:sz w:val="24"/>
          <w:szCs w:val="24"/>
        </w:rPr>
        <w:t xml:space="preserve">if children select the unfamiliar object at rates </w:t>
      </w:r>
      <w:r w:rsidR="0080033D" w:rsidRPr="00843333">
        <w:rPr>
          <w:rFonts w:ascii="Times New Roman" w:hAnsi="Times New Roman" w:cs="Times New Roman"/>
          <w:sz w:val="24"/>
          <w:szCs w:val="24"/>
        </w:rPr>
        <w:t>that exceed random responses</w:t>
      </w:r>
      <w:r w:rsidR="001569CA" w:rsidRPr="00843333">
        <w:rPr>
          <w:rFonts w:ascii="Times New Roman" w:hAnsi="Times New Roman" w:cs="Times New Roman"/>
          <w:sz w:val="24"/>
          <w:szCs w:val="24"/>
        </w:rPr>
        <w:t xml:space="preserve">, in this case </w:t>
      </w:r>
      <w:r w:rsidR="00A765F8" w:rsidRPr="00843333">
        <w:rPr>
          <w:rFonts w:ascii="Times New Roman" w:hAnsi="Times New Roman" w:cs="Times New Roman"/>
          <w:sz w:val="24"/>
          <w:szCs w:val="24"/>
        </w:rPr>
        <w:t>50%</w:t>
      </w:r>
      <w:r w:rsidR="004F7E84" w:rsidRPr="00843333">
        <w:rPr>
          <w:rFonts w:ascii="Times New Roman" w:hAnsi="Times New Roman" w:cs="Times New Roman"/>
          <w:sz w:val="24"/>
          <w:szCs w:val="24"/>
        </w:rPr>
        <w:t>.</w:t>
      </w:r>
      <w:r w:rsidR="005306CA" w:rsidRPr="00843333">
        <w:rPr>
          <w:rFonts w:ascii="Times New Roman" w:hAnsi="Times New Roman" w:cs="Times New Roman"/>
          <w:sz w:val="24"/>
          <w:szCs w:val="24"/>
        </w:rPr>
        <w:t xml:space="preserve"> </w:t>
      </w:r>
    </w:p>
    <w:p w14:paraId="57FEDDE1" w14:textId="77777777" w:rsidR="00BE0F53" w:rsidRPr="00843333" w:rsidRDefault="00BE0F53" w:rsidP="007E3117">
      <w:pPr>
        <w:spacing w:after="0"/>
        <w:rPr>
          <w:rFonts w:ascii="Times New Roman" w:hAnsi="Times New Roman" w:cs="Times New Roman"/>
          <w:b/>
          <w:sz w:val="24"/>
          <w:szCs w:val="24"/>
        </w:rPr>
      </w:pPr>
    </w:p>
    <w:p w14:paraId="683B67C7" w14:textId="2C2975AB" w:rsidR="00AC2DE5" w:rsidRPr="00843333" w:rsidRDefault="000476A1" w:rsidP="007E3117">
      <w:pPr>
        <w:spacing w:after="0"/>
        <w:rPr>
          <w:rFonts w:ascii="Times New Roman" w:hAnsi="Times New Roman" w:cs="Times New Roman"/>
          <w:b/>
          <w:sz w:val="28"/>
          <w:szCs w:val="24"/>
        </w:rPr>
      </w:pPr>
      <w:r w:rsidRPr="00843333">
        <w:rPr>
          <w:rFonts w:ascii="Times New Roman" w:hAnsi="Times New Roman" w:cs="Times New Roman"/>
          <w:b/>
          <w:sz w:val="28"/>
          <w:szCs w:val="24"/>
        </w:rPr>
        <w:t xml:space="preserve">Representative </w:t>
      </w:r>
      <w:r w:rsidR="00BE0F53" w:rsidRPr="00843333">
        <w:rPr>
          <w:rFonts w:ascii="Times New Roman" w:hAnsi="Times New Roman" w:cs="Times New Roman"/>
          <w:b/>
          <w:sz w:val="28"/>
          <w:szCs w:val="24"/>
        </w:rPr>
        <w:t>R</w:t>
      </w:r>
      <w:r w:rsidRPr="00843333">
        <w:rPr>
          <w:rFonts w:ascii="Times New Roman" w:hAnsi="Times New Roman" w:cs="Times New Roman"/>
          <w:b/>
          <w:sz w:val="28"/>
          <w:szCs w:val="24"/>
        </w:rPr>
        <w:t>esults</w:t>
      </w:r>
      <w:r w:rsidR="00BE0F53" w:rsidRPr="00843333">
        <w:rPr>
          <w:rFonts w:ascii="Times New Roman" w:hAnsi="Times New Roman" w:cs="Times New Roman"/>
          <w:b/>
          <w:sz w:val="28"/>
          <w:szCs w:val="24"/>
        </w:rPr>
        <w:t>:</w:t>
      </w:r>
    </w:p>
    <w:p w14:paraId="4D0955FD" w14:textId="78D3A47B" w:rsidR="004203B2" w:rsidRPr="00843333" w:rsidRDefault="00953432" w:rsidP="007E3117">
      <w:pPr>
        <w:spacing w:after="0"/>
        <w:rPr>
          <w:rFonts w:ascii="Times New Roman" w:hAnsi="Times New Roman" w:cs="Times New Roman"/>
          <w:sz w:val="24"/>
          <w:szCs w:val="24"/>
        </w:rPr>
      </w:pPr>
      <w:r w:rsidRPr="00843333">
        <w:rPr>
          <w:rFonts w:ascii="Times New Roman" w:hAnsi="Times New Roman" w:cs="Times New Roman"/>
          <w:sz w:val="24"/>
          <w:szCs w:val="24"/>
        </w:rPr>
        <w:t xml:space="preserve">Given two objects, each child responding at random would have a 50% chance of grabbing the unfamiliar object first. </w:t>
      </w:r>
      <w:r w:rsidR="00AB70A0" w:rsidRPr="00843333">
        <w:rPr>
          <w:rFonts w:ascii="Times New Roman" w:hAnsi="Times New Roman" w:cs="Times New Roman"/>
          <w:sz w:val="24"/>
          <w:szCs w:val="24"/>
        </w:rPr>
        <w:t>However, if the child knows the label of the familiar object and treats it as being exclusive to that object, then they should guess that the new label refers to the unfamiliar object</w:t>
      </w:r>
      <w:r w:rsidR="001F3B1C">
        <w:rPr>
          <w:rFonts w:ascii="Times New Roman" w:hAnsi="Times New Roman" w:cs="Times New Roman"/>
          <w:sz w:val="24"/>
          <w:szCs w:val="24"/>
        </w:rPr>
        <w:t xml:space="preserve"> </w:t>
      </w:r>
      <w:r w:rsidR="001F3B1C" w:rsidRPr="00843333">
        <w:rPr>
          <w:rFonts w:ascii="Times New Roman" w:hAnsi="Times New Roman" w:cs="Times New Roman"/>
          <w:sz w:val="24"/>
          <w:szCs w:val="24"/>
        </w:rPr>
        <w:t>(</w:t>
      </w:r>
      <w:r w:rsidR="001F3B1C" w:rsidRPr="00843333">
        <w:rPr>
          <w:rFonts w:ascii="Times New Roman" w:hAnsi="Times New Roman" w:cs="Times New Roman"/>
          <w:b/>
          <w:sz w:val="24"/>
          <w:szCs w:val="24"/>
        </w:rPr>
        <w:t xml:space="preserve">Figure </w:t>
      </w:r>
      <w:r w:rsidR="001F3B1C">
        <w:rPr>
          <w:rFonts w:ascii="Times New Roman" w:hAnsi="Times New Roman" w:cs="Times New Roman"/>
          <w:b/>
          <w:sz w:val="24"/>
          <w:szCs w:val="24"/>
        </w:rPr>
        <w:t>1</w:t>
      </w:r>
      <w:r w:rsidR="001F3B1C" w:rsidRPr="00843333">
        <w:rPr>
          <w:rFonts w:ascii="Times New Roman" w:hAnsi="Times New Roman" w:cs="Times New Roman"/>
          <w:sz w:val="24"/>
          <w:szCs w:val="24"/>
        </w:rPr>
        <w:t>)</w:t>
      </w:r>
      <w:r w:rsidR="00AB70A0" w:rsidRPr="00843333">
        <w:rPr>
          <w:rFonts w:ascii="Times New Roman" w:hAnsi="Times New Roman" w:cs="Times New Roman"/>
          <w:sz w:val="24"/>
          <w:szCs w:val="24"/>
        </w:rPr>
        <w:t>. Because 2-year-olds have different experiences, not every child know</w:t>
      </w:r>
      <w:r w:rsidR="005F24FA">
        <w:rPr>
          <w:rFonts w:ascii="Times New Roman" w:hAnsi="Times New Roman" w:cs="Times New Roman"/>
          <w:sz w:val="24"/>
          <w:szCs w:val="24"/>
        </w:rPr>
        <w:t>s</w:t>
      </w:r>
      <w:r w:rsidR="00AB70A0" w:rsidRPr="00843333">
        <w:rPr>
          <w:rFonts w:ascii="Times New Roman" w:hAnsi="Times New Roman" w:cs="Times New Roman"/>
          <w:sz w:val="24"/>
          <w:szCs w:val="24"/>
        </w:rPr>
        <w:t xml:space="preserve"> or remember</w:t>
      </w:r>
      <w:r w:rsidR="005F24FA">
        <w:rPr>
          <w:rFonts w:ascii="Times New Roman" w:hAnsi="Times New Roman" w:cs="Times New Roman"/>
          <w:sz w:val="24"/>
          <w:szCs w:val="24"/>
        </w:rPr>
        <w:t>s</w:t>
      </w:r>
      <w:r w:rsidR="00AB70A0" w:rsidRPr="00843333">
        <w:rPr>
          <w:rFonts w:ascii="Times New Roman" w:hAnsi="Times New Roman" w:cs="Times New Roman"/>
          <w:sz w:val="24"/>
          <w:szCs w:val="24"/>
        </w:rPr>
        <w:t xml:space="preserve"> the label for the banana. So some toddlers select the banana</w:t>
      </w:r>
      <w:r w:rsidR="00FE4FF1" w:rsidRPr="00843333">
        <w:rPr>
          <w:rFonts w:ascii="Times New Roman" w:hAnsi="Times New Roman" w:cs="Times New Roman"/>
          <w:sz w:val="24"/>
          <w:szCs w:val="24"/>
        </w:rPr>
        <w:t xml:space="preserve">, but most link the unfamiliar object to the novel label. </w:t>
      </w:r>
      <w:r w:rsidR="00E70B1A" w:rsidRPr="00843333">
        <w:rPr>
          <w:rFonts w:ascii="Times New Roman" w:hAnsi="Times New Roman" w:cs="Times New Roman"/>
          <w:sz w:val="24"/>
          <w:szCs w:val="24"/>
        </w:rPr>
        <w:t>In order to have enough power to see significant results, researchers would have to test at least 1</w:t>
      </w:r>
      <w:r w:rsidR="00757D4F" w:rsidRPr="00843333">
        <w:rPr>
          <w:rFonts w:ascii="Times New Roman" w:hAnsi="Times New Roman" w:cs="Times New Roman"/>
          <w:sz w:val="24"/>
          <w:szCs w:val="24"/>
        </w:rPr>
        <w:t>8</w:t>
      </w:r>
      <w:r w:rsidR="00E70B1A" w:rsidRPr="00843333">
        <w:rPr>
          <w:rFonts w:ascii="Times New Roman" w:hAnsi="Times New Roman" w:cs="Times New Roman"/>
          <w:sz w:val="24"/>
          <w:szCs w:val="24"/>
        </w:rPr>
        <w:t xml:space="preserve"> </w:t>
      </w:r>
      <w:r w:rsidR="00757D4F" w:rsidRPr="00843333">
        <w:rPr>
          <w:rFonts w:ascii="Times New Roman" w:hAnsi="Times New Roman" w:cs="Times New Roman"/>
          <w:sz w:val="24"/>
          <w:szCs w:val="24"/>
        </w:rPr>
        <w:t>children</w:t>
      </w:r>
      <w:r w:rsidR="009461FA" w:rsidRPr="00843333">
        <w:rPr>
          <w:rFonts w:ascii="Times New Roman" w:hAnsi="Times New Roman" w:cs="Times New Roman"/>
          <w:sz w:val="24"/>
          <w:szCs w:val="24"/>
        </w:rPr>
        <w:t xml:space="preserve">. </w:t>
      </w:r>
    </w:p>
    <w:p w14:paraId="3B87C50B" w14:textId="77777777" w:rsidR="001740A0" w:rsidRPr="00843333" w:rsidRDefault="001740A0" w:rsidP="007E3117">
      <w:pPr>
        <w:spacing w:after="0"/>
        <w:rPr>
          <w:rFonts w:ascii="Times New Roman" w:hAnsi="Times New Roman" w:cs="Times New Roman"/>
          <w:sz w:val="24"/>
          <w:szCs w:val="24"/>
        </w:rPr>
      </w:pPr>
    </w:p>
    <w:p w14:paraId="132116D3" w14:textId="1D49ADDE" w:rsidR="00AC2DE5" w:rsidRPr="00843333" w:rsidRDefault="005560E0" w:rsidP="007E3117">
      <w:pPr>
        <w:spacing w:after="0"/>
        <w:rPr>
          <w:rFonts w:ascii="Times New Roman" w:hAnsi="Times New Roman" w:cs="Times New Roman"/>
          <w:b/>
          <w:sz w:val="28"/>
          <w:szCs w:val="24"/>
        </w:rPr>
      </w:pPr>
      <w:r w:rsidRPr="00843333">
        <w:rPr>
          <w:rFonts w:ascii="Times New Roman" w:hAnsi="Times New Roman" w:cs="Times New Roman"/>
          <w:b/>
          <w:sz w:val="28"/>
          <w:szCs w:val="24"/>
        </w:rPr>
        <w:t>Applications</w:t>
      </w:r>
      <w:r w:rsidR="00BE0F53" w:rsidRPr="00843333">
        <w:rPr>
          <w:rFonts w:ascii="Times New Roman" w:hAnsi="Times New Roman" w:cs="Times New Roman"/>
          <w:b/>
          <w:sz w:val="28"/>
          <w:szCs w:val="24"/>
        </w:rPr>
        <w:t>:</w:t>
      </w:r>
    </w:p>
    <w:p w14:paraId="71533E4D" w14:textId="77D15424" w:rsidR="00C16859" w:rsidRPr="00843333" w:rsidRDefault="009870FF" w:rsidP="0066478B">
      <w:pPr>
        <w:spacing w:after="0"/>
        <w:rPr>
          <w:rFonts w:ascii="Times New Roman" w:hAnsi="Times New Roman" w:cs="Times New Roman"/>
          <w:sz w:val="24"/>
          <w:szCs w:val="24"/>
        </w:rPr>
      </w:pPr>
      <w:r w:rsidRPr="00843333">
        <w:rPr>
          <w:rFonts w:ascii="Times New Roman" w:hAnsi="Times New Roman" w:cs="Times New Roman"/>
          <w:sz w:val="24"/>
          <w:szCs w:val="24"/>
        </w:rPr>
        <w:t>The world is full of objects, and one of the early challenges faced by children who are learning a language is to match the labels they hear to the correct objects in their environment. Children have several tendencies that help them to solve this problem. First, they treat</w:t>
      </w:r>
      <w:r w:rsidR="0066478B" w:rsidRPr="00843333">
        <w:rPr>
          <w:rFonts w:ascii="Times New Roman" w:hAnsi="Times New Roman" w:cs="Times New Roman"/>
          <w:sz w:val="24"/>
          <w:szCs w:val="24"/>
        </w:rPr>
        <w:t xml:space="preserve"> labels as referring to whole objects, so they don’t get c</w:t>
      </w:r>
      <w:r w:rsidR="005B07F6" w:rsidRPr="00843333">
        <w:rPr>
          <w:rFonts w:ascii="Times New Roman" w:hAnsi="Times New Roman" w:cs="Times New Roman"/>
          <w:sz w:val="24"/>
          <w:szCs w:val="24"/>
        </w:rPr>
        <w:t>onfused about what is being lab</w:t>
      </w:r>
      <w:r w:rsidR="0066478B" w:rsidRPr="00843333">
        <w:rPr>
          <w:rFonts w:ascii="Times New Roman" w:hAnsi="Times New Roman" w:cs="Times New Roman"/>
          <w:sz w:val="24"/>
          <w:szCs w:val="24"/>
        </w:rPr>
        <w:t>e</w:t>
      </w:r>
      <w:r w:rsidR="005B07F6" w:rsidRPr="00843333">
        <w:rPr>
          <w:rFonts w:ascii="Times New Roman" w:hAnsi="Times New Roman" w:cs="Times New Roman"/>
          <w:sz w:val="24"/>
          <w:szCs w:val="24"/>
        </w:rPr>
        <w:t>le</w:t>
      </w:r>
      <w:r w:rsidR="0066478B" w:rsidRPr="00843333">
        <w:rPr>
          <w:rFonts w:ascii="Times New Roman" w:hAnsi="Times New Roman" w:cs="Times New Roman"/>
          <w:sz w:val="24"/>
          <w:szCs w:val="24"/>
        </w:rPr>
        <w:t xml:space="preserve">d. For example, </w:t>
      </w:r>
      <w:r w:rsidR="005B07F6" w:rsidRPr="00843333">
        <w:rPr>
          <w:rFonts w:ascii="Times New Roman" w:hAnsi="Times New Roman" w:cs="Times New Roman"/>
          <w:sz w:val="24"/>
          <w:szCs w:val="24"/>
        </w:rPr>
        <w:t>when a child hears “banana</w:t>
      </w:r>
      <w:r w:rsidR="00AF4F5C">
        <w:rPr>
          <w:rFonts w:ascii="Times New Roman" w:hAnsi="Times New Roman" w:cs="Times New Roman"/>
          <w:sz w:val="24"/>
          <w:szCs w:val="24"/>
        </w:rPr>
        <w:t>,</w:t>
      </w:r>
      <w:r w:rsidR="005B07F6" w:rsidRPr="00843333">
        <w:rPr>
          <w:rFonts w:ascii="Times New Roman" w:hAnsi="Times New Roman" w:cs="Times New Roman"/>
          <w:sz w:val="24"/>
          <w:szCs w:val="24"/>
        </w:rPr>
        <w:t xml:space="preserve">” they don’t think the label is a feature of the object, like a part or a color; they assume the word refers to the whole object. </w:t>
      </w:r>
      <w:r w:rsidRPr="00843333">
        <w:rPr>
          <w:rFonts w:ascii="Times New Roman" w:hAnsi="Times New Roman" w:cs="Times New Roman"/>
          <w:sz w:val="24"/>
          <w:szCs w:val="24"/>
        </w:rPr>
        <w:t xml:space="preserve">Second, </w:t>
      </w:r>
      <w:r w:rsidR="005B07F6" w:rsidRPr="00843333">
        <w:rPr>
          <w:rFonts w:ascii="Times New Roman" w:hAnsi="Times New Roman" w:cs="Times New Roman"/>
          <w:sz w:val="24"/>
          <w:szCs w:val="24"/>
        </w:rPr>
        <w:t>children</w:t>
      </w:r>
      <w:r w:rsidRPr="00843333">
        <w:rPr>
          <w:rFonts w:ascii="Times New Roman" w:hAnsi="Times New Roman" w:cs="Times New Roman"/>
          <w:sz w:val="24"/>
          <w:szCs w:val="24"/>
        </w:rPr>
        <w:t xml:space="preserve"> treat these labels </w:t>
      </w:r>
      <w:r w:rsidR="00F601B3" w:rsidRPr="00843333">
        <w:rPr>
          <w:rFonts w:ascii="Times New Roman" w:hAnsi="Times New Roman" w:cs="Times New Roman"/>
          <w:sz w:val="24"/>
          <w:szCs w:val="24"/>
        </w:rPr>
        <w:t xml:space="preserve">as being exclusive. </w:t>
      </w:r>
      <w:r w:rsidR="0066478B" w:rsidRPr="00843333">
        <w:rPr>
          <w:rFonts w:ascii="Times New Roman" w:hAnsi="Times New Roman" w:cs="Times New Roman"/>
          <w:sz w:val="24"/>
          <w:szCs w:val="24"/>
        </w:rPr>
        <w:t>So, each object has only one name. Thus, if they hear a new label, they can assume it does not apply to any of the many items they’ve already learned to name. Since children learn words</w:t>
      </w:r>
      <w:r w:rsidR="004B7BA6" w:rsidRPr="00843333">
        <w:rPr>
          <w:rFonts w:ascii="Times New Roman" w:hAnsi="Times New Roman" w:cs="Times New Roman"/>
          <w:sz w:val="24"/>
          <w:szCs w:val="24"/>
        </w:rPr>
        <w:t xml:space="preserve"> very effectively </w:t>
      </w:r>
      <w:r w:rsidR="0066478B" w:rsidRPr="00843333">
        <w:rPr>
          <w:rFonts w:ascii="Times New Roman" w:hAnsi="Times New Roman" w:cs="Times New Roman"/>
          <w:sz w:val="24"/>
          <w:szCs w:val="24"/>
        </w:rPr>
        <w:t xml:space="preserve">during this </w:t>
      </w:r>
      <w:r w:rsidR="005B07F6" w:rsidRPr="00843333">
        <w:rPr>
          <w:rFonts w:ascii="Times New Roman" w:hAnsi="Times New Roman" w:cs="Times New Roman"/>
          <w:sz w:val="24"/>
          <w:szCs w:val="24"/>
        </w:rPr>
        <w:t xml:space="preserve">time in their development, </w:t>
      </w:r>
      <w:r w:rsidR="00735E82" w:rsidRPr="00843333">
        <w:rPr>
          <w:rFonts w:ascii="Times New Roman" w:hAnsi="Times New Roman" w:cs="Times New Roman"/>
          <w:sz w:val="24"/>
          <w:szCs w:val="24"/>
        </w:rPr>
        <w:t>the</w:t>
      </w:r>
      <w:r w:rsidR="004B7BA6" w:rsidRPr="00843333">
        <w:rPr>
          <w:rFonts w:ascii="Times New Roman" w:hAnsi="Times New Roman" w:cs="Times New Roman"/>
          <w:sz w:val="24"/>
          <w:szCs w:val="24"/>
        </w:rPr>
        <w:t xml:space="preserve">y quickly reduce the ambiguity </w:t>
      </w:r>
      <w:r w:rsidR="004B7BA6" w:rsidRPr="00843333">
        <w:rPr>
          <w:rFonts w:ascii="Times New Roman" w:hAnsi="Times New Roman" w:cs="Times New Roman"/>
          <w:sz w:val="24"/>
          <w:szCs w:val="24"/>
        </w:rPr>
        <w:lastRenderedPageBreak/>
        <w:t>in their environment</w:t>
      </w:r>
      <w:r w:rsidR="00AF4F5C">
        <w:rPr>
          <w:rFonts w:ascii="Times New Roman" w:hAnsi="Times New Roman" w:cs="Times New Roman"/>
          <w:sz w:val="24"/>
          <w:szCs w:val="24"/>
        </w:rPr>
        <w:t>,</w:t>
      </w:r>
      <w:r w:rsidR="004B7BA6" w:rsidRPr="00843333">
        <w:rPr>
          <w:rFonts w:ascii="Times New Roman" w:hAnsi="Times New Roman" w:cs="Times New Roman"/>
          <w:sz w:val="24"/>
          <w:szCs w:val="24"/>
        </w:rPr>
        <w:t xml:space="preserve"> and the problem of linking labels to objects becomes increasingly easy to solve using the principle of mutual exclusivity.</w:t>
      </w:r>
    </w:p>
    <w:p w14:paraId="447C6F7B" w14:textId="77777777" w:rsidR="00C16859" w:rsidRPr="00843333" w:rsidRDefault="00C16859" w:rsidP="0066478B">
      <w:pPr>
        <w:spacing w:after="0"/>
        <w:rPr>
          <w:rFonts w:ascii="Times New Roman" w:hAnsi="Times New Roman" w:cs="Times New Roman"/>
          <w:sz w:val="24"/>
          <w:szCs w:val="24"/>
        </w:rPr>
      </w:pPr>
    </w:p>
    <w:p w14:paraId="74CDAB54" w14:textId="204E1DD1" w:rsidR="00C16859" w:rsidRPr="00843333" w:rsidRDefault="00C16859" w:rsidP="0066478B">
      <w:pPr>
        <w:spacing w:after="0"/>
        <w:rPr>
          <w:rFonts w:ascii="Times New Roman" w:hAnsi="Times New Roman" w:cs="Times New Roman"/>
          <w:sz w:val="24"/>
          <w:szCs w:val="24"/>
        </w:rPr>
      </w:pPr>
      <w:r w:rsidRPr="00843333">
        <w:rPr>
          <w:rFonts w:ascii="Times New Roman" w:hAnsi="Times New Roman" w:cs="Times New Roman"/>
          <w:sz w:val="24"/>
          <w:szCs w:val="24"/>
        </w:rPr>
        <w:t xml:space="preserve">The finding that children can </w:t>
      </w:r>
      <w:r w:rsidR="00AF5BF0" w:rsidRPr="00843333">
        <w:rPr>
          <w:rFonts w:ascii="Times New Roman" w:hAnsi="Times New Roman" w:cs="Times New Roman"/>
          <w:sz w:val="24"/>
          <w:szCs w:val="24"/>
        </w:rPr>
        <w:t>determine</w:t>
      </w:r>
      <w:r w:rsidRPr="00843333">
        <w:rPr>
          <w:rFonts w:ascii="Times New Roman" w:hAnsi="Times New Roman" w:cs="Times New Roman"/>
          <w:sz w:val="24"/>
          <w:szCs w:val="24"/>
        </w:rPr>
        <w:t xml:space="preserve"> the meaning of a new word without having to receive direct instruction from another person is important</w:t>
      </w:r>
      <w:r w:rsidR="00AF4F5C">
        <w:rPr>
          <w:rFonts w:ascii="Times New Roman" w:hAnsi="Times New Roman" w:cs="Times New Roman"/>
          <w:sz w:val="24"/>
          <w:szCs w:val="24"/>
        </w:rPr>
        <w:t>,</w:t>
      </w:r>
      <w:r w:rsidRPr="00843333">
        <w:rPr>
          <w:rFonts w:ascii="Times New Roman" w:hAnsi="Times New Roman" w:cs="Times New Roman"/>
          <w:sz w:val="24"/>
          <w:szCs w:val="24"/>
        </w:rPr>
        <w:t xml:space="preserve"> because it shows that parents and other adults do not have to make a special effort to teach their child language. Instead, just by </w:t>
      </w:r>
      <w:r w:rsidR="00FA51F0" w:rsidRPr="00843333">
        <w:rPr>
          <w:rFonts w:ascii="Times New Roman" w:hAnsi="Times New Roman" w:cs="Times New Roman"/>
          <w:sz w:val="24"/>
          <w:szCs w:val="24"/>
        </w:rPr>
        <w:t xml:space="preserve">speaking naturally and </w:t>
      </w:r>
      <w:r w:rsidRPr="00843333">
        <w:rPr>
          <w:rFonts w:ascii="Times New Roman" w:hAnsi="Times New Roman" w:cs="Times New Roman"/>
          <w:sz w:val="24"/>
          <w:szCs w:val="24"/>
        </w:rPr>
        <w:t>introducing the child to a wide range of obje</w:t>
      </w:r>
      <w:r w:rsidR="00FA51F0" w:rsidRPr="00843333">
        <w:rPr>
          <w:rFonts w:ascii="Times New Roman" w:hAnsi="Times New Roman" w:cs="Times New Roman"/>
          <w:sz w:val="24"/>
          <w:szCs w:val="24"/>
        </w:rPr>
        <w:t xml:space="preserve">cts and experiences, adults are actually enabling the child to learn new vocabulary. </w:t>
      </w:r>
    </w:p>
    <w:p w14:paraId="5DCE94D4" w14:textId="77777777" w:rsidR="00413374" w:rsidRPr="00843333" w:rsidRDefault="00413374" w:rsidP="007E3117">
      <w:pPr>
        <w:spacing w:after="0"/>
        <w:rPr>
          <w:rFonts w:ascii="Times New Roman" w:hAnsi="Times New Roman" w:cs="Times New Roman"/>
          <w:sz w:val="24"/>
          <w:szCs w:val="24"/>
        </w:rPr>
      </w:pPr>
    </w:p>
    <w:p w14:paraId="1EB33854" w14:textId="5C7E7C58" w:rsidR="00843333" w:rsidRPr="00843333" w:rsidRDefault="00413374" w:rsidP="004D694A">
      <w:pPr>
        <w:spacing w:after="0"/>
        <w:rPr>
          <w:rFonts w:ascii="Times New Roman" w:hAnsi="Times New Roman" w:cs="Times New Roman"/>
          <w:sz w:val="24"/>
          <w:szCs w:val="24"/>
        </w:rPr>
      </w:pPr>
      <w:r w:rsidRPr="00843333">
        <w:rPr>
          <w:rFonts w:ascii="Times New Roman" w:hAnsi="Times New Roman" w:cs="Times New Roman"/>
          <w:b/>
          <w:sz w:val="28"/>
          <w:szCs w:val="24"/>
        </w:rPr>
        <w:t>Legend</w:t>
      </w:r>
      <w:r w:rsidR="00BE0F53" w:rsidRPr="00843333">
        <w:rPr>
          <w:rFonts w:ascii="Times New Roman" w:hAnsi="Times New Roman" w:cs="Times New Roman"/>
          <w:b/>
          <w:sz w:val="28"/>
          <w:szCs w:val="24"/>
        </w:rPr>
        <w:t>:</w:t>
      </w:r>
    </w:p>
    <w:p w14:paraId="6D4E582D" w14:textId="7B75301B" w:rsidR="00E87F50" w:rsidRPr="00843333" w:rsidRDefault="005F6A4C" w:rsidP="004D694A">
      <w:pPr>
        <w:spacing w:after="0"/>
        <w:rPr>
          <w:rFonts w:ascii="Times New Roman" w:hAnsi="Times New Roman" w:cs="Times New Roman"/>
          <w:sz w:val="24"/>
          <w:szCs w:val="24"/>
        </w:rPr>
      </w:pPr>
      <w:r w:rsidRPr="00843333">
        <w:rPr>
          <w:rFonts w:ascii="Times New Roman" w:hAnsi="Times New Roman" w:cs="Times New Roman"/>
          <w:sz w:val="24"/>
          <w:szCs w:val="24"/>
        </w:rPr>
        <w:t xml:space="preserve">Figure </w:t>
      </w:r>
      <w:r w:rsidR="00C2102F">
        <w:rPr>
          <w:rFonts w:ascii="Times New Roman" w:hAnsi="Times New Roman" w:cs="Times New Roman"/>
          <w:sz w:val="24"/>
          <w:szCs w:val="24"/>
        </w:rPr>
        <w:t>1</w:t>
      </w:r>
      <w:r w:rsidRPr="00843333">
        <w:rPr>
          <w:rFonts w:ascii="Times New Roman" w:hAnsi="Times New Roman" w:cs="Times New Roman"/>
          <w:sz w:val="24"/>
          <w:szCs w:val="24"/>
        </w:rPr>
        <w:t xml:space="preserve">: </w:t>
      </w:r>
      <w:ins w:id="1" w:author="Jacob Roundy" w:date="2015-04-27T16:07:00Z">
        <w:r w:rsidR="003E6C16">
          <w:rPr>
            <w:rFonts w:ascii="Times New Roman" w:hAnsi="Times New Roman" w:cs="Times New Roman"/>
            <w:sz w:val="24"/>
            <w:szCs w:val="24"/>
          </w:rPr>
          <w:t>Pie chart</w:t>
        </w:r>
      </w:ins>
      <w:del w:id="2" w:author="Jacob Roundy" w:date="2015-04-27T16:07:00Z">
        <w:r w:rsidR="004A0797" w:rsidDel="003E6C16">
          <w:rPr>
            <w:rFonts w:ascii="Times New Roman" w:hAnsi="Times New Roman" w:cs="Times New Roman"/>
            <w:sz w:val="24"/>
            <w:szCs w:val="24"/>
          </w:rPr>
          <w:delText xml:space="preserve">Bar graph </w:delText>
        </w:r>
      </w:del>
      <w:ins w:id="3" w:author="Jacob Roundy" w:date="2015-04-27T16:07:00Z">
        <w:r w:rsidR="003E6C16">
          <w:rPr>
            <w:rFonts w:ascii="Times New Roman" w:hAnsi="Times New Roman" w:cs="Times New Roman"/>
            <w:sz w:val="24"/>
            <w:szCs w:val="24"/>
          </w:rPr>
          <w:t xml:space="preserve"> </w:t>
        </w:r>
      </w:ins>
      <w:r w:rsidR="004A0797">
        <w:rPr>
          <w:rFonts w:ascii="Times New Roman" w:hAnsi="Times New Roman" w:cs="Times New Roman"/>
          <w:sz w:val="24"/>
          <w:szCs w:val="24"/>
        </w:rPr>
        <w:t>showing the percent of children who selected the unfamiliar object.</w:t>
      </w:r>
    </w:p>
    <w:p w14:paraId="713D021E" w14:textId="77777777" w:rsidR="00A2662F" w:rsidRPr="00843333" w:rsidRDefault="00A2662F" w:rsidP="004D694A">
      <w:pPr>
        <w:spacing w:after="0"/>
        <w:rPr>
          <w:rFonts w:ascii="Times New Roman" w:hAnsi="Times New Roman" w:cs="Times New Roman"/>
          <w:sz w:val="24"/>
          <w:szCs w:val="24"/>
        </w:rPr>
      </w:pPr>
    </w:p>
    <w:p w14:paraId="226194E4" w14:textId="478D831C" w:rsidR="005560E0" w:rsidRPr="00843333" w:rsidRDefault="005560E0" w:rsidP="007E3117">
      <w:pPr>
        <w:spacing w:after="0"/>
        <w:rPr>
          <w:rFonts w:ascii="Times New Roman" w:hAnsi="Times New Roman" w:cs="Times New Roman"/>
          <w:sz w:val="24"/>
          <w:szCs w:val="24"/>
        </w:rPr>
      </w:pPr>
      <w:r w:rsidRPr="00843333">
        <w:rPr>
          <w:rFonts w:ascii="Times New Roman" w:hAnsi="Times New Roman" w:cs="Times New Roman"/>
          <w:b/>
          <w:sz w:val="28"/>
          <w:szCs w:val="24"/>
        </w:rPr>
        <w:t>References</w:t>
      </w:r>
      <w:r w:rsidR="00BE0F53" w:rsidRPr="00843333">
        <w:rPr>
          <w:rFonts w:ascii="Times New Roman" w:hAnsi="Times New Roman" w:cs="Times New Roman"/>
          <w:b/>
          <w:sz w:val="28"/>
          <w:szCs w:val="24"/>
        </w:rPr>
        <w:t>:</w:t>
      </w:r>
    </w:p>
    <w:p w14:paraId="181F360E" w14:textId="4B4AF215" w:rsidR="008342FA" w:rsidRPr="00843333" w:rsidRDefault="008342FA" w:rsidP="007E3117">
      <w:pPr>
        <w:widowControl w:val="0"/>
        <w:autoSpaceDE w:val="0"/>
        <w:autoSpaceDN w:val="0"/>
        <w:adjustRightInd w:val="0"/>
        <w:spacing w:after="0" w:line="240" w:lineRule="auto"/>
        <w:rPr>
          <w:rFonts w:ascii="Times New Roman" w:hAnsi="Times New Roman" w:cs="Times New Roman"/>
          <w:sz w:val="24"/>
          <w:szCs w:val="24"/>
        </w:rPr>
      </w:pPr>
      <w:proofErr w:type="spellStart"/>
      <w:r w:rsidRPr="00843333">
        <w:rPr>
          <w:rFonts w:ascii="Times New Roman" w:hAnsi="Times New Roman" w:cs="Times New Roman"/>
          <w:sz w:val="24"/>
          <w:szCs w:val="24"/>
        </w:rPr>
        <w:t>Markman</w:t>
      </w:r>
      <w:proofErr w:type="spellEnd"/>
      <w:r w:rsidRPr="00843333">
        <w:rPr>
          <w:rFonts w:ascii="Times New Roman" w:hAnsi="Times New Roman" w:cs="Times New Roman"/>
          <w:sz w:val="24"/>
          <w:szCs w:val="24"/>
        </w:rPr>
        <w:t xml:space="preserve">, E.M., &amp; </w:t>
      </w:r>
      <w:proofErr w:type="spellStart"/>
      <w:r w:rsidRPr="00843333">
        <w:rPr>
          <w:rFonts w:ascii="Times New Roman" w:hAnsi="Times New Roman" w:cs="Times New Roman"/>
          <w:sz w:val="24"/>
          <w:szCs w:val="24"/>
        </w:rPr>
        <w:t>Wachtel</w:t>
      </w:r>
      <w:proofErr w:type="spellEnd"/>
      <w:r w:rsidRPr="00843333">
        <w:rPr>
          <w:rFonts w:ascii="Times New Roman" w:hAnsi="Times New Roman" w:cs="Times New Roman"/>
          <w:sz w:val="24"/>
          <w:szCs w:val="24"/>
        </w:rPr>
        <w:t>, G.F. (1988). Children’s use of mutual exclusivity to constrain the meanings of words</w:t>
      </w:r>
      <w:r w:rsidR="00C85326" w:rsidRPr="00843333">
        <w:rPr>
          <w:rFonts w:ascii="Times New Roman" w:hAnsi="Times New Roman" w:cs="Times New Roman"/>
          <w:sz w:val="24"/>
          <w:szCs w:val="24"/>
        </w:rPr>
        <w:t xml:space="preserve">. </w:t>
      </w:r>
      <w:r w:rsidR="00C85326" w:rsidRPr="00843333">
        <w:rPr>
          <w:rFonts w:ascii="Times New Roman" w:hAnsi="Times New Roman" w:cs="Times New Roman"/>
          <w:i/>
          <w:sz w:val="24"/>
          <w:szCs w:val="24"/>
        </w:rPr>
        <w:t>Cognitive Psychology, 20,</w:t>
      </w:r>
      <w:r w:rsidR="00C85326" w:rsidRPr="00843333">
        <w:rPr>
          <w:rFonts w:ascii="Times New Roman" w:hAnsi="Times New Roman" w:cs="Times New Roman"/>
          <w:sz w:val="24"/>
          <w:szCs w:val="24"/>
        </w:rPr>
        <w:t xml:space="preserve"> 121-157.</w:t>
      </w:r>
    </w:p>
    <w:p w14:paraId="0069761B" w14:textId="77777777" w:rsidR="008342FA" w:rsidRPr="00843333" w:rsidRDefault="008342FA" w:rsidP="007E3117">
      <w:pPr>
        <w:widowControl w:val="0"/>
        <w:autoSpaceDE w:val="0"/>
        <w:autoSpaceDN w:val="0"/>
        <w:adjustRightInd w:val="0"/>
        <w:spacing w:after="0" w:line="240" w:lineRule="auto"/>
        <w:rPr>
          <w:rFonts w:ascii="Times New Roman" w:hAnsi="Times New Roman" w:cs="Times New Roman"/>
          <w:sz w:val="24"/>
          <w:szCs w:val="24"/>
        </w:rPr>
      </w:pPr>
    </w:p>
    <w:p w14:paraId="55502268" w14:textId="0300057B" w:rsidR="00131E77" w:rsidRPr="00843333" w:rsidRDefault="00131E77" w:rsidP="007E3117">
      <w:pPr>
        <w:widowControl w:val="0"/>
        <w:autoSpaceDE w:val="0"/>
        <w:autoSpaceDN w:val="0"/>
        <w:adjustRightInd w:val="0"/>
        <w:spacing w:after="0" w:line="240" w:lineRule="auto"/>
        <w:rPr>
          <w:rFonts w:ascii="Times New Roman" w:hAnsi="Times New Roman" w:cs="Times New Roman"/>
          <w:sz w:val="24"/>
          <w:szCs w:val="24"/>
        </w:rPr>
      </w:pPr>
      <w:r w:rsidRPr="00843333">
        <w:rPr>
          <w:rFonts w:ascii="Times New Roman" w:hAnsi="Times New Roman" w:cs="Times New Roman"/>
          <w:sz w:val="24"/>
          <w:szCs w:val="24"/>
        </w:rPr>
        <w:t xml:space="preserve">Merriman, W.E., &amp; Bowman, L.L. (1989). The mutual exclusivity bias in children’s </w:t>
      </w:r>
      <w:proofErr w:type="spellStart"/>
      <w:r w:rsidRPr="00843333">
        <w:rPr>
          <w:rFonts w:ascii="Times New Roman" w:hAnsi="Times New Roman" w:cs="Times New Roman"/>
          <w:sz w:val="24"/>
          <w:szCs w:val="24"/>
        </w:rPr>
        <w:t>word</w:t>
      </w:r>
      <w:proofErr w:type="spellEnd"/>
      <w:r w:rsidRPr="00843333">
        <w:rPr>
          <w:rFonts w:ascii="Times New Roman" w:hAnsi="Times New Roman" w:cs="Times New Roman"/>
          <w:sz w:val="24"/>
          <w:szCs w:val="24"/>
        </w:rPr>
        <w:t xml:space="preserve"> learning. </w:t>
      </w:r>
      <w:proofErr w:type="spellStart"/>
      <w:r w:rsidRPr="00843333">
        <w:rPr>
          <w:rFonts w:ascii="Times New Roman" w:hAnsi="Times New Roman" w:cs="Times New Roman"/>
          <w:i/>
          <w:sz w:val="24"/>
          <w:szCs w:val="24"/>
        </w:rPr>
        <w:t>Mongraphs</w:t>
      </w:r>
      <w:proofErr w:type="spellEnd"/>
      <w:r w:rsidRPr="00843333">
        <w:rPr>
          <w:rFonts w:ascii="Times New Roman" w:hAnsi="Times New Roman" w:cs="Times New Roman"/>
          <w:i/>
          <w:sz w:val="24"/>
          <w:szCs w:val="24"/>
        </w:rPr>
        <w:t xml:space="preserve"> of the Society for Research in Child Development, 54</w:t>
      </w:r>
      <w:r w:rsidRPr="00843333">
        <w:rPr>
          <w:rFonts w:ascii="Times New Roman" w:hAnsi="Times New Roman" w:cs="Times New Roman"/>
          <w:sz w:val="24"/>
          <w:szCs w:val="24"/>
        </w:rPr>
        <w:t xml:space="preserve"> (Serial Nos. 3-4).</w:t>
      </w:r>
    </w:p>
    <w:sectPr w:rsidR="00131E77" w:rsidRPr="00843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42386C"/>
    <w:multiLevelType w:val="hybridMultilevel"/>
    <w:tmpl w:val="7772C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3">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6">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5"/>
  </w:num>
  <w:num w:numId="7">
    <w:abstractNumId w:val="7"/>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131"/>
    <w:rsid w:val="0004259D"/>
    <w:rsid w:val="0004415D"/>
    <w:rsid w:val="000454DC"/>
    <w:rsid w:val="00045B73"/>
    <w:rsid w:val="0004681B"/>
    <w:rsid w:val="000476A1"/>
    <w:rsid w:val="000505F9"/>
    <w:rsid w:val="00050D0E"/>
    <w:rsid w:val="00052642"/>
    <w:rsid w:val="00052681"/>
    <w:rsid w:val="00053461"/>
    <w:rsid w:val="00053BB3"/>
    <w:rsid w:val="00054182"/>
    <w:rsid w:val="000548A3"/>
    <w:rsid w:val="00056CC8"/>
    <w:rsid w:val="00057476"/>
    <w:rsid w:val="00060448"/>
    <w:rsid w:val="00061330"/>
    <w:rsid w:val="00062CC3"/>
    <w:rsid w:val="00062EC5"/>
    <w:rsid w:val="00063784"/>
    <w:rsid w:val="0006389B"/>
    <w:rsid w:val="00063D68"/>
    <w:rsid w:val="00065531"/>
    <w:rsid w:val="0006631C"/>
    <w:rsid w:val="00066627"/>
    <w:rsid w:val="0006676E"/>
    <w:rsid w:val="00066E31"/>
    <w:rsid w:val="000735FC"/>
    <w:rsid w:val="00073F8C"/>
    <w:rsid w:val="00074B74"/>
    <w:rsid w:val="0007556D"/>
    <w:rsid w:val="00080D18"/>
    <w:rsid w:val="0008344F"/>
    <w:rsid w:val="00083468"/>
    <w:rsid w:val="000839F9"/>
    <w:rsid w:val="0008458E"/>
    <w:rsid w:val="00085111"/>
    <w:rsid w:val="00085E7C"/>
    <w:rsid w:val="00086782"/>
    <w:rsid w:val="00086C0F"/>
    <w:rsid w:val="000878BE"/>
    <w:rsid w:val="00087CCB"/>
    <w:rsid w:val="0009009A"/>
    <w:rsid w:val="000910D5"/>
    <w:rsid w:val="000934AD"/>
    <w:rsid w:val="00093842"/>
    <w:rsid w:val="00094008"/>
    <w:rsid w:val="00095021"/>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443B"/>
    <w:rsid w:val="000C6959"/>
    <w:rsid w:val="000C753A"/>
    <w:rsid w:val="000C7B89"/>
    <w:rsid w:val="000D2FB3"/>
    <w:rsid w:val="000D57B5"/>
    <w:rsid w:val="000D6731"/>
    <w:rsid w:val="000D6BE9"/>
    <w:rsid w:val="000D6C64"/>
    <w:rsid w:val="000D7048"/>
    <w:rsid w:val="000E0ACF"/>
    <w:rsid w:val="000E20B1"/>
    <w:rsid w:val="000E2ACD"/>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056"/>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BCF"/>
    <w:rsid w:val="00114DCF"/>
    <w:rsid w:val="00114E87"/>
    <w:rsid w:val="00114FA4"/>
    <w:rsid w:val="00115540"/>
    <w:rsid w:val="00115F01"/>
    <w:rsid w:val="00117F7A"/>
    <w:rsid w:val="00120829"/>
    <w:rsid w:val="00122BB5"/>
    <w:rsid w:val="00122E32"/>
    <w:rsid w:val="00125E38"/>
    <w:rsid w:val="001300A2"/>
    <w:rsid w:val="00130A0C"/>
    <w:rsid w:val="00131E77"/>
    <w:rsid w:val="00132D2D"/>
    <w:rsid w:val="0013518D"/>
    <w:rsid w:val="00135CB1"/>
    <w:rsid w:val="00136377"/>
    <w:rsid w:val="001364CB"/>
    <w:rsid w:val="00136537"/>
    <w:rsid w:val="00136EE9"/>
    <w:rsid w:val="00137949"/>
    <w:rsid w:val="001408FC"/>
    <w:rsid w:val="00140C2C"/>
    <w:rsid w:val="00141F2D"/>
    <w:rsid w:val="00142951"/>
    <w:rsid w:val="0014335C"/>
    <w:rsid w:val="00143FF9"/>
    <w:rsid w:val="00144D6F"/>
    <w:rsid w:val="00144F5F"/>
    <w:rsid w:val="0014593F"/>
    <w:rsid w:val="00145BF3"/>
    <w:rsid w:val="00146EAF"/>
    <w:rsid w:val="001470E4"/>
    <w:rsid w:val="00147DF1"/>
    <w:rsid w:val="00150951"/>
    <w:rsid w:val="00150B14"/>
    <w:rsid w:val="00151248"/>
    <w:rsid w:val="00151729"/>
    <w:rsid w:val="001525E3"/>
    <w:rsid w:val="001530FC"/>
    <w:rsid w:val="00155256"/>
    <w:rsid w:val="001558E8"/>
    <w:rsid w:val="001569CA"/>
    <w:rsid w:val="00160A5D"/>
    <w:rsid w:val="00160F8C"/>
    <w:rsid w:val="00161028"/>
    <w:rsid w:val="00161631"/>
    <w:rsid w:val="00162F70"/>
    <w:rsid w:val="00164197"/>
    <w:rsid w:val="00165F89"/>
    <w:rsid w:val="001667CD"/>
    <w:rsid w:val="0016695E"/>
    <w:rsid w:val="00167F11"/>
    <w:rsid w:val="00172320"/>
    <w:rsid w:val="00173344"/>
    <w:rsid w:val="001737BD"/>
    <w:rsid w:val="0017397E"/>
    <w:rsid w:val="00173CB8"/>
    <w:rsid w:val="001740A0"/>
    <w:rsid w:val="001751A4"/>
    <w:rsid w:val="001754B0"/>
    <w:rsid w:val="001756A7"/>
    <w:rsid w:val="00175D9C"/>
    <w:rsid w:val="00175E95"/>
    <w:rsid w:val="0017657B"/>
    <w:rsid w:val="00177B89"/>
    <w:rsid w:val="00180EB2"/>
    <w:rsid w:val="001811D4"/>
    <w:rsid w:val="001824BB"/>
    <w:rsid w:val="00182A00"/>
    <w:rsid w:val="0018413D"/>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0BA"/>
    <w:rsid w:val="001B0611"/>
    <w:rsid w:val="001B15BA"/>
    <w:rsid w:val="001B32E7"/>
    <w:rsid w:val="001B3C0F"/>
    <w:rsid w:val="001B422A"/>
    <w:rsid w:val="001B4663"/>
    <w:rsid w:val="001B5064"/>
    <w:rsid w:val="001B5BF1"/>
    <w:rsid w:val="001B5E1E"/>
    <w:rsid w:val="001B5F75"/>
    <w:rsid w:val="001B75EE"/>
    <w:rsid w:val="001B778C"/>
    <w:rsid w:val="001C0509"/>
    <w:rsid w:val="001C054C"/>
    <w:rsid w:val="001C1204"/>
    <w:rsid w:val="001C304F"/>
    <w:rsid w:val="001C34E4"/>
    <w:rsid w:val="001C3AE3"/>
    <w:rsid w:val="001C4855"/>
    <w:rsid w:val="001C4A64"/>
    <w:rsid w:val="001C4E41"/>
    <w:rsid w:val="001D2422"/>
    <w:rsid w:val="001D25C2"/>
    <w:rsid w:val="001D31F8"/>
    <w:rsid w:val="001D3A37"/>
    <w:rsid w:val="001D3B80"/>
    <w:rsid w:val="001D3BDA"/>
    <w:rsid w:val="001D6E8F"/>
    <w:rsid w:val="001D7497"/>
    <w:rsid w:val="001D762B"/>
    <w:rsid w:val="001E1A22"/>
    <w:rsid w:val="001E1AFF"/>
    <w:rsid w:val="001E2404"/>
    <w:rsid w:val="001E2CBB"/>
    <w:rsid w:val="001E3861"/>
    <w:rsid w:val="001E5F3D"/>
    <w:rsid w:val="001E6F9D"/>
    <w:rsid w:val="001E7945"/>
    <w:rsid w:val="001E7D33"/>
    <w:rsid w:val="001F12F3"/>
    <w:rsid w:val="001F174B"/>
    <w:rsid w:val="001F3B1C"/>
    <w:rsid w:val="001F420F"/>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3D6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28A8"/>
    <w:rsid w:val="00243175"/>
    <w:rsid w:val="00243431"/>
    <w:rsid w:val="002435C3"/>
    <w:rsid w:val="00243B3D"/>
    <w:rsid w:val="00244711"/>
    <w:rsid w:val="00245E65"/>
    <w:rsid w:val="0024610A"/>
    <w:rsid w:val="002511CC"/>
    <w:rsid w:val="002511D9"/>
    <w:rsid w:val="00251A57"/>
    <w:rsid w:val="00252A0B"/>
    <w:rsid w:val="002530E8"/>
    <w:rsid w:val="00253255"/>
    <w:rsid w:val="002533BB"/>
    <w:rsid w:val="002538C6"/>
    <w:rsid w:val="00253A32"/>
    <w:rsid w:val="00253ABD"/>
    <w:rsid w:val="00253E95"/>
    <w:rsid w:val="00254972"/>
    <w:rsid w:val="002567E1"/>
    <w:rsid w:val="00256A08"/>
    <w:rsid w:val="00256FA4"/>
    <w:rsid w:val="002600B5"/>
    <w:rsid w:val="00261C19"/>
    <w:rsid w:val="00261E3E"/>
    <w:rsid w:val="00261F12"/>
    <w:rsid w:val="0026283E"/>
    <w:rsid w:val="00262B90"/>
    <w:rsid w:val="002634AA"/>
    <w:rsid w:val="00263BFD"/>
    <w:rsid w:val="002647D3"/>
    <w:rsid w:val="0026490F"/>
    <w:rsid w:val="00265BDC"/>
    <w:rsid w:val="00266547"/>
    <w:rsid w:val="00266EB3"/>
    <w:rsid w:val="00266F13"/>
    <w:rsid w:val="00267E1C"/>
    <w:rsid w:val="00271AB1"/>
    <w:rsid w:val="00271E17"/>
    <w:rsid w:val="002720D8"/>
    <w:rsid w:val="002755C4"/>
    <w:rsid w:val="002764CC"/>
    <w:rsid w:val="00280382"/>
    <w:rsid w:val="00281121"/>
    <w:rsid w:val="0028141B"/>
    <w:rsid w:val="00281869"/>
    <w:rsid w:val="00283B09"/>
    <w:rsid w:val="00283B35"/>
    <w:rsid w:val="00283FFD"/>
    <w:rsid w:val="002912AD"/>
    <w:rsid w:val="002922E8"/>
    <w:rsid w:val="0029350B"/>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B7EF9"/>
    <w:rsid w:val="002C0773"/>
    <w:rsid w:val="002C0C18"/>
    <w:rsid w:val="002C0CC7"/>
    <w:rsid w:val="002C1F3B"/>
    <w:rsid w:val="002C3066"/>
    <w:rsid w:val="002C3E0A"/>
    <w:rsid w:val="002C42F5"/>
    <w:rsid w:val="002C43E3"/>
    <w:rsid w:val="002C447E"/>
    <w:rsid w:val="002C4C3F"/>
    <w:rsid w:val="002C583A"/>
    <w:rsid w:val="002C5A4B"/>
    <w:rsid w:val="002C5AAC"/>
    <w:rsid w:val="002C7A3C"/>
    <w:rsid w:val="002D036B"/>
    <w:rsid w:val="002D0838"/>
    <w:rsid w:val="002D178E"/>
    <w:rsid w:val="002D21B7"/>
    <w:rsid w:val="002D38DC"/>
    <w:rsid w:val="002D3C15"/>
    <w:rsid w:val="002D4683"/>
    <w:rsid w:val="002D4A0C"/>
    <w:rsid w:val="002D5269"/>
    <w:rsid w:val="002D68EA"/>
    <w:rsid w:val="002E0089"/>
    <w:rsid w:val="002E1403"/>
    <w:rsid w:val="002E2113"/>
    <w:rsid w:val="002E27E8"/>
    <w:rsid w:val="002E352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351D"/>
    <w:rsid w:val="0030387F"/>
    <w:rsid w:val="00303D9A"/>
    <w:rsid w:val="00304713"/>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49F6"/>
    <w:rsid w:val="003354AE"/>
    <w:rsid w:val="003361C6"/>
    <w:rsid w:val="00337222"/>
    <w:rsid w:val="003375B0"/>
    <w:rsid w:val="003408A7"/>
    <w:rsid w:val="00341FE3"/>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247"/>
    <w:rsid w:val="00364C65"/>
    <w:rsid w:val="00366819"/>
    <w:rsid w:val="003706EE"/>
    <w:rsid w:val="00370B53"/>
    <w:rsid w:val="0037122A"/>
    <w:rsid w:val="00371658"/>
    <w:rsid w:val="0037226E"/>
    <w:rsid w:val="003729C5"/>
    <w:rsid w:val="00374522"/>
    <w:rsid w:val="0037491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6920"/>
    <w:rsid w:val="00397DE4"/>
    <w:rsid w:val="003A2286"/>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278"/>
    <w:rsid w:val="003D2AF3"/>
    <w:rsid w:val="003D3B61"/>
    <w:rsid w:val="003D4A59"/>
    <w:rsid w:val="003D4D34"/>
    <w:rsid w:val="003D5301"/>
    <w:rsid w:val="003D6E64"/>
    <w:rsid w:val="003D717F"/>
    <w:rsid w:val="003D79D2"/>
    <w:rsid w:val="003E02AE"/>
    <w:rsid w:val="003E24C6"/>
    <w:rsid w:val="003E384F"/>
    <w:rsid w:val="003E453B"/>
    <w:rsid w:val="003E5B68"/>
    <w:rsid w:val="003E6270"/>
    <w:rsid w:val="003E6851"/>
    <w:rsid w:val="003E6C16"/>
    <w:rsid w:val="003E6E86"/>
    <w:rsid w:val="003E7092"/>
    <w:rsid w:val="003F1DC4"/>
    <w:rsid w:val="003F2D3D"/>
    <w:rsid w:val="003F3D34"/>
    <w:rsid w:val="003F42CB"/>
    <w:rsid w:val="003F4F59"/>
    <w:rsid w:val="003F530C"/>
    <w:rsid w:val="00401C35"/>
    <w:rsid w:val="00403064"/>
    <w:rsid w:val="004048E6"/>
    <w:rsid w:val="004058B6"/>
    <w:rsid w:val="004060F8"/>
    <w:rsid w:val="004063C0"/>
    <w:rsid w:val="00406980"/>
    <w:rsid w:val="00406ABD"/>
    <w:rsid w:val="004100F8"/>
    <w:rsid w:val="00411792"/>
    <w:rsid w:val="00411F70"/>
    <w:rsid w:val="0041294E"/>
    <w:rsid w:val="00412BA8"/>
    <w:rsid w:val="00412CC1"/>
    <w:rsid w:val="00413374"/>
    <w:rsid w:val="0041340F"/>
    <w:rsid w:val="004171CA"/>
    <w:rsid w:val="004203B2"/>
    <w:rsid w:val="00420BBC"/>
    <w:rsid w:val="004234E8"/>
    <w:rsid w:val="00425EF5"/>
    <w:rsid w:val="00427550"/>
    <w:rsid w:val="00430447"/>
    <w:rsid w:val="00432AD5"/>
    <w:rsid w:val="00434622"/>
    <w:rsid w:val="00436598"/>
    <w:rsid w:val="004374CB"/>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197B"/>
    <w:rsid w:val="004543F1"/>
    <w:rsid w:val="00456052"/>
    <w:rsid w:val="00456BF3"/>
    <w:rsid w:val="00456CC6"/>
    <w:rsid w:val="00457525"/>
    <w:rsid w:val="0046098D"/>
    <w:rsid w:val="00460E9B"/>
    <w:rsid w:val="00462279"/>
    <w:rsid w:val="00462ECF"/>
    <w:rsid w:val="00463594"/>
    <w:rsid w:val="00463763"/>
    <w:rsid w:val="00463CE7"/>
    <w:rsid w:val="00465257"/>
    <w:rsid w:val="00466EC8"/>
    <w:rsid w:val="00467E1A"/>
    <w:rsid w:val="00471B08"/>
    <w:rsid w:val="00471B1A"/>
    <w:rsid w:val="0047206C"/>
    <w:rsid w:val="00473BAE"/>
    <w:rsid w:val="004742FB"/>
    <w:rsid w:val="00474EF8"/>
    <w:rsid w:val="004750D8"/>
    <w:rsid w:val="00475FF7"/>
    <w:rsid w:val="00476471"/>
    <w:rsid w:val="0047669E"/>
    <w:rsid w:val="0047758A"/>
    <w:rsid w:val="00477D6D"/>
    <w:rsid w:val="0048033C"/>
    <w:rsid w:val="00481CB2"/>
    <w:rsid w:val="004823E5"/>
    <w:rsid w:val="00483ACE"/>
    <w:rsid w:val="00484415"/>
    <w:rsid w:val="0048490E"/>
    <w:rsid w:val="00484DB9"/>
    <w:rsid w:val="00485A0C"/>
    <w:rsid w:val="00485C49"/>
    <w:rsid w:val="0048665B"/>
    <w:rsid w:val="0049159A"/>
    <w:rsid w:val="004935E3"/>
    <w:rsid w:val="0049372C"/>
    <w:rsid w:val="00494196"/>
    <w:rsid w:val="004941C2"/>
    <w:rsid w:val="00494889"/>
    <w:rsid w:val="00494AC6"/>
    <w:rsid w:val="00495213"/>
    <w:rsid w:val="00495F15"/>
    <w:rsid w:val="004968A0"/>
    <w:rsid w:val="004A0797"/>
    <w:rsid w:val="004A0B45"/>
    <w:rsid w:val="004A0F8A"/>
    <w:rsid w:val="004A16D1"/>
    <w:rsid w:val="004A2A28"/>
    <w:rsid w:val="004A36FE"/>
    <w:rsid w:val="004A37DC"/>
    <w:rsid w:val="004A427F"/>
    <w:rsid w:val="004A4D7A"/>
    <w:rsid w:val="004A57ED"/>
    <w:rsid w:val="004A76B4"/>
    <w:rsid w:val="004A7BEF"/>
    <w:rsid w:val="004A7C3B"/>
    <w:rsid w:val="004B1697"/>
    <w:rsid w:val="004B229E"/>
    <w:rsid w:val="004B6A8A"/>
    <w:rsid w:val="004B6E20"/>
    <w:rsid w:val="004B76AD"/>
    <w:rsid w:val="004B7BA6"/>
    <w:rsid w:val="004C3966"/>
    <w:rsid w:val="004C47E3"/>
    <w:rsid w:val="004C503E"/>
    <w:rsid w:val="004C5CF8"/>
    <w:rsid w:val="004D142C"/>
    <w:rsid w:val="004D2FD9"/>
    <w:rsid w:val="004D4A34"/>
    <w:rsid w:val="004D52C6"/>
    <w:rsid w:val="004D64A5"/>
    <w:rsid w:val="004D694A"/>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4F7E84"/>
    <w:rsid w:val="005010DE"/>
    <w:rsid w:val="0050131D"/>
    <w:rsid w:val="005014AB"/>
    <w:rsid w:val="00501A05"/>
    <w:rsid w:val="005027DC"/>
    <w:rsid w:val="00503B81"/>
    <w:rsid w:val="0050496E"/>
    <w:rsid w:val="00507719"/>
    <w:rsid w:val="00507B51"/>
    <w:rsid w:val="00510A2D"/>
    <w:rsid w:val="005124D9"/>
    <w:rsid w:val="0051709B"/>
    <w:rsid w:val="0052123C"/>
    <w:rsid w:val="00522429"/>
    <w:rsid w:val="00522C42"/>
    <w:rsid w:val="0052335D"/>
    <w:rsid w:val="005255DB"/>
    <w:rsid w:val="00525738"/>
    <w:rsid w:val="005267E8"/>
    <w:rsid w:val="00527651"/>
    <w:rsid w:val="00527816"/>
    <w:rsid w:val="00527BFF"/>
    <w:rsid w:val="005306CA"/>
    <w:rsid w:val="005312C2"/>
    <w:rsid w:val="00531332"/>
    <w:rsid w:val="00531735"/>
    <w:rsid w:val="0053278A"/>
    <w:rsid w:val="00532A53"/>
    <w:rsid w:val="00534532"/>
    <w:rsid w:val="00536574"/>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1072"/>
    <w:rsid w:val="0056384A"/>
    <w:rsid w:val="00563A2C"/>
    <w:rsid w:val="005642DF"/>
    <w:rsid w:val="00564575"/>
    <w:rsid w:val="005649A6"/>
    <w:rsid w:val="00565587"/>
    <w:rsid w:val="00567B31"/>
    <w:rsid w:val="00572061"/>
    <w:rsid w:val="00572614"/>
    <w:rsid w:val="00573297"/>
    <w:rsid w:val="00574314"/>
    <w:rsid w:val="005758F2"/>
    <w:rsid w:val="00575FAF"/>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37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07F6"/>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24FA"/>
    <w:rsid w:val="005F4954"/>
    <w:rsid w:val="005F4F97"/>
    <w:rsid w:val="005F6402"/>
    <w:rsid w:val="005F6A4C"/>
    <w:rsid w:val="006016DC"/>
    <w:rsid w:val="00601C1F"/>
    <w:rsid w:val="00602181"/>
    <w:rsid w:val="006029BF"/>
    <w:rsid w:val="00602CC4"/>
    <w:rsid w:val="00604129"/>
    <w:rsid w:val="006055C9"/>
    <w:rsid w:val="00605650"/>
    <w:rsid w:val="00605DFA"/>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1498"/>
    <w:rsid w:val="00641561"/>
    <w:rsid w:val="00642A51"/>
    <w:rsid w:val="00642D33"/>
    <w:rsid w:val="006435F7"/>
    <w:rsid w:val="006452E2"/>
    <w:rsid w:val="00645B43"/>
    <w:rsid w:val="00646275"/>
    <w:rsid w:val="00646DF5"/>
    <w:rsid w:val="00647055"/>
    <w:rsid w:val="00650FAD"/>
    <w:rsid w:val="00652422"/>
    <w:rsid w:val="00652652"/>
    <w:rsid w:val="00653AD7"/>
    <w:rsid w:val="006549CA"/>
    <w:rsid w:val="00654A96"/>
    <w:rsid w:val="0065533F"/>
    <w:rsid w:val="006569EA"/>
    <w:rsid w:val="00656B68"/>
    <w:rsid w:val="00657940"/>
    <w:rsid w:val="00660861"/>
    <w:rsid w:val="00660B18"/>
    <w:rsid w:val="006633D2"/>
    <w:rsid w:val="006642D6"/>
    <w:rsid w:val="0066473C"/>
    <w:rsid w:val="0066478B"/>
    <w:rsid w:val="00664A99"/>
    <w:rsid w:val="00664F4D"/>
    <w:rsid w:val="006656AD"/>
    <w:rsid w:val="00665D59"/>
    <w:rsid w:val="006667E1"/>
    <w:rsid w:val="00666BD0"/>
    <w:rsid w:val="0066731E"/>
    <w:rsid w:val="0066740A"/>
    <w:rsid w:val="0066793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40"/>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3F5E"/>
    <w:rsid w:val="006B4221"/>
    <w:rsid w:val="006B475F"/>
    <w:rsid w:val="006B4FC3"/>
    <w:rsid w:val="006B4FF7"/>
    <w:rsid w:val="006C009A"/>
    <w:rsid w:val="006C1045"/>
    <w:rsid w:val="006C20AB"/>
    <w:rsid w:val="006C271A"/>
    <w:rsid w:val="006C3477"/>
    <w:rsid w:val="006C34F6"/>
    <w:rsid w:val="006C3F38"/>
    <w:rsid w:val="006C5288"/>
    <w:rsid w:val="006C535D"/>
    <w:rsid w:val="006C639D"/>
    <w:rsid w:val="006C6B58"/>
    <w:rsid w:val="006C6B5B"/>
    <w:rsid w:val="006C754F"/>
    <w:rsid w:val="006D2171"/>
    <w:rsid w:val="006D2651"/>
    <w:rsid w:val="006D333E"/>
    <w:rsid w:val="006D35BD"/>
    <w:rsid w:val="006D4218"/>
    <w:rsid w:val="006D4F3D"/>
    <w:rsid w:val="006D60F4"/>
    <w:rsid w:val="006D664A"/>
    <w:rsid w:val="006D6BFE"/>
    <w:rsid w:val="006D7604"/>
    <w:rsid w:val="006E0418"/>
    <w:rsid w:val="006E0817"/>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5981"/>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1A6"/>
    <w:rsid w:val="00733D9F"/>
    <w:rsid w:val="0073476B"/>
    <w:rsid w:val="0073515A"/>
    <w:rsid w:val="00735C23"/>
    <w:rsid w:val="00735E82"/>
    <w:rsid w:val="00736C63"/>
    <w:rsid w:val="00737A71"/>
    <w:rsid w:val="007406F3"/>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D4F"/>
    <w:rsid w:val="00757F83"/>
    <w:rsid w:val="00760E40"/>
    <w:rsid w:val="0076130B"/>
    <w:rsid w:val="00761415"/>
    <w:rsid w:val="00762064"/>
    <w:rsid w:val="007644F8"/>
    <w:rsid w:val="0076457A"/>
    <w:rsid w:val="00764896"/>
    <w:rsid w:val="00764D4B"/>
    <w:rsid w:val="00765828"/>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0B4A"/>
    <w:rsid w:val="007B211F"/>
    <w:rsid w:val="007B3684"/>
    <w:rsid w:val="007B3B70"/>
    <w:rsid w:val="007B4A3B"/>
    <w:rsid w:val="007B5314"/>
    <w:rsid w:val="007B6064"/>
    <w:rsid w:val="007B6BDA"/>
    <w:rsid w:val="007B7392"/>
    <w:rsid w:val="007C017F"/>
    <w:rsid w:val="007C049F"/>
    <w:rsid w:val="007C0C64"/>
    <w:rsid w:val="007C21EF"/>
    <w:rsid w:val="007C6545"/>
    <w:rsid w:val="007C68E4"/>
    <w:rsid w:val="007C6BA9"/>
    <w:rsid w:val="007D02FD"/>
    <w:rsid w:val="007D2C2A"/>
    <w:rsid w:val="007D3038"/>
    <w:rsid w:val="007D39D4"/>
    <w:rsid w:val="007D3E61"/>
    <w:rsid w:val="007D4457"/>
    <w:rsid w:val="007D52D7"/>
    <w:rsid w:val="007D598B"/>
    <w:rsid w:val="007D6D35"/>
    <w:rsid w:val="007E0E6A"/>
    <w:rsid w:val="007E0FEE"/>
    <w:rsid w:val="007E19F3"/>
    <w:rsid w:val="007E2F02"/>
    <w:rsid w:val="007E3117"/>
    <w:rsid w:val="007E4697"/>
    <w:rsid w:val="007E5F16"/>
    <w:rsid w:val="007E5FAE"/>
    <w:rsid w:val="007E6D50"/>
    <w:rsid w:val="007F0C53"/>
    <w:rsid w:val="007F2CEA"/>
    <w:rsid w:val="007F573C"/>
    <w:rsid w:val="007F6BA4"/>
    <w:rsid w:val="007F77E9"/>
    <w:rsid w:val="0080033D"/>
    <w:rsid w:val="00800F83"/>
    <w:rsid w:val="0080401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18A2"/>
    <w:rsid w:val="00833F9A"/>
    <w:rsid w:val="008342FA"/>
    <w:rsid w:val="00835345"/>
    <w:rsid w:val="00835886"/>
    <w:rsid w:val="008371B1"/>
    <w:rsid w:val="00837F5A"/>
    <w:rsid w:val="00840E46"/>
    <w:rsid w:val="00841211"/>
    <w:rsid w:val="0084225A"/>
    <w:rsid w:val="0084267A"/>
    <w:rsid w:val="00843333"/>
    <w:rsid w:val="00843640"/>
    <w:rsid w:val="008440C0"/>
    <w:rsid w:val="00844984"/>
    <w:rsid w:val="00845C51"/>
    <w:rsid w:val="00846B99"/>
    <w:rsid w:val="008501C1"/>
    <w:rsid w:val="008509A4"/>
    <w:rsid w:val="008514F1"/>
    <w:rsid w:val="00853B4C"/>
    <w:rsid w:val="0085500E"/>
    <w:rsid w:val="00855C07"/>
    <w:rsid w:val="00856726"/>
    <w:rsid w:val="00856753"/>
    <w:rsid w:val="00857294"/>
    <w:rsid w:val="00860488"/>
    <w:rsid w:val="00862CB6"/>
    <w:rsid w:val="00863622"/>
    <w:rsid w:val="0086459B"/>
    <w:rsid w:val="00864E66"/>
    <w:rsid w:val="00865780"/>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5696"/>
    <w:rsid w:val="00876271"/>
    <w:rsid w:val="00876309"/>
    <w:rsid w:val="0087666B"/>
    <w:rsid w:val="008771AA"/>
    <w:rsid w:val="0087750A"/>
    <w:rsid w:val="008807CE"/>
    <w:rsid w:val="00880FA6"/>
    <w:rsid w:val="008814FE"/>
    <w:rsid w:val="008818BF"/>
    <w:rsid w:val="008827F3"/>
    <w:rsid w:val="00882955"/>
    <w:rsid w:val="00882AE4"/>
    <w:rsid w:val="00882BBD"/>
    <w:rsid w:val="008837BE"/>
    <w:rsid w:val="008844D1"/>
    <w:rsid w:val="008852CB"/>
    <w:rsid w:val="0088581F"/>
    <w:rsid w:val="00885B6E"/>
    <w:rsid w:val="00886127"/>
    <w:rsid w:val="00886562"/>
    <w:rsid w:val="00887B92"/>
    <w:rsid w:val="008914A4"/>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5AA"/>
    <w:rsid w:val="008B69A9"/>
    <w:rsid w:val="008C002F"/>
    <w:rsid w:val="008C00CD"/>
    <w:rsid w:val="008C0326"/>
    <w:rsid w:val="008C07B8"/>
    <w:rsid w:val="008C0DBA"/>
    <w:rsid w:val="008C343C"/>
    <w:rsid w:val="008C352F"/>
    <w:rsid w:val="008C3D7D"/>
    <w:rsid w:val="008C3E70"/>
    <w:rsid w:val="008C4884"/>
    <w:rsid w:val="008C4969"/>
    <w:rsid w:val="008C5927"/>
    <w:rsid w:val="008C5A97"/>
    <w:rsid w:val="008C5F82"/>
    <w:rsid w:val="008C60A8"/>
    <w:rsid w:val="008C6A9A"/>
    <w:rsid w:val="008D0592"/>
    <w:rsid w:val="008D1AA2"/>
    <w:rsid w:val="008D2B5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68E4"/>
    <w:rsid w:val="008F779E"/>
    <w:rsid w:val="009008C8"/>
    <w:rsid w:val="00900A5A"/>
    <w:rsid w:val="00900C98"/>
    <w:rsid w:val="009022D8"/>
    <w:rsid w:val="009022E4"/>
    <w:rsid w:val="0090508B"/>
    <w:rsid w:val="00905131"/>
    <w:rsid w:val="00905C8F"/>
    <w:rsid w:val="00905EB9"/>
    <w:rsid w:val="00907040"/>
    <w:rsid w:val="0090757B"/>
    <w:rsid w:val="00907962"/>
    <w:rsid w:val="009106B1"/>
    <w:rsid w:val="009108C0"/>
    <w:rsid w:val="00911000"/>
    <w:rsid w:val="00911B06"/>
    <w:rsid w:val="00911F17"/>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B1"/>
    <w:rsid w:val="009312D1"/>
    <w:rsid w:val="00932091"/>
    <w:rsid w:val="00932770"/>
    <w:rsid w:val="00932BAD"/>
    <w:rsid w:val="009333F3"/>
    <w:rsid w:val="0093347E"/>
    <w:rsid w:val="009334B9"/>
    <w:rsid w:val="00934E35"/>
    <w:rsid w:val="00935044"/>
    <w:rsid w:val="00935B46"/>
    <w:rsid w:val="00936A76"/>
    <w:rsid w:val="00941536"/>
    <w:rsid w:val="00941850"/>
    <w:rsid w:val="00941884"/>
    <w:rsid w:val="00941AED"/>
    <w:rsid w:val="00942547"/>
    <w:rsid w:val="00943A2C"/>
    <w:rsid w:val="00943E3E"/>
    <w:rsid w:val="00944484"/>
    <w:rsid w:val="00944542"/>
    <w:rsid w:val="009461FA"/>
    <w:rsid w:val="0094763D"/>
    <w:rsid w:val="009476E5"/>
    <w:rsid w:val="009508E2"/>
    <w:rsid w:val="00950ADF"/>
    <w:rsid w:val="00950F4F"/>
    <w:rsid w:val="009513A6"/>
    <w:rsid w:val="0095227F"/>
    <w:rsid w:val="00953432"/>
    <w:rsid w:val="00955AF3"/>
    <w:rsid w:val="00956375"/>
    <w:rsid w:val="00956F43"/>
    <w:rsid w:val="0095702E"/>
    <w:rsid w:val="00961FFD"/>
    <w:rsid w:val="00962A3D"/>
    <w:rsid w:val="00962CC4"/>
    <w:rsid w:val="00962E84"/>
    <w:rsid w:val="00963037"/>
    <w:rsid w:val="009645E8"/>
    <w:rsid w:val="00964660"/>
    <w:rsid w:val="00964D8E"/>
    <w:rsid w:val="009656D0"/>
    <w:rsid w:val="0096649B"/>
    <w:rsid w:val="00970185"/>
    <w:rsid w:val="009711DD"/>
    <w:rsid w:val="00971C57"/>
    <w:rsid w:val="009726CA"/>
    <w:rsid w:val="00973A80"/>
    <w:rsid w:val="00973E4C"/>
    <w:rsid w:val="0097457D"/>
    <w:rsid w:val="00974DCD"/>
    <w:rsid w:val="00976539"/>
    <w:rsid w:val="00976598"/>
    <w:rsid w:val="00976624"/>
    <w:rsid w:val="00977B64"/>
    <w:rsid w:val="00977EF8"/>
    <w:rsid w:val="00980749"/>
    <w:rsid w:val="00982223"/>
    <w:rsid w:val="00983498"/>
    <w:rsid w:val="009866A4"/>
    <w:rsid w:val="009870FF"/>
    <w:rsid w:val="0098737F"/>
    <w:rsid w:val="00990811"/>
    <w:rsid w:val="00990859"/>
    <w:rsid w:val="009909A6"/>
    <w:rsid w:val="00990B4D"/>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31F3"/>
    <w:rsid w:val="00A232DD"/>
    <w:rsid w:val="00A23AAA"/>
    <w:rsid w:val="00A25DD2"/>
    <w:rsid w:val="00A2662F"/>
    <w:rsid w:val="00A26A31"/>
    <w:rsid w:val="00A27336"/>
    <w:rsid w:val="00A3084C"/>
    <w:rsid w:val="00A332DF"/>
    <w:rsid w:val="00A338BD"/>
    <w:rsid w:val="00A33BBE"/>
    <w:rsid w:val="00A33D3A"/>
    <w:rsid w:val="00A349EB"/>
    <w:rsid w:val="00A34B2C"/>
    <w:rsid w:val="00A3507D"/>
    <w:rsid w:val="00A35EAE"/>
    <w:rsid w:val="00A3678B"/>
    <w:rsid w:val="00A36EF0"/>
    <w:rsid w:val="00A41E5D"/>
    <w:rsid w:val="00A41F07"/>
    <w:rsid w:val="00A432CD"/>
    <w:rsid w:val="00A43CB5"/>
    <w:rsid w:val="00A449A8"/>
    <w:rsid w:val="00A44F44"/>
    <w:rsid w:val="00A44F72"/>
    <w:rsid w:val="00A46CB5"/>
    <w:rsid w:val="00A5090C"/>
    <w:rsid w:val="00A520B7"/>
    <w:rsid w:val="00A521F1"/>
    <w:rsid w:val="00A53AD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765F8"/>
    <w:rsid w:val="00A80FF5"/>
    <w:rsid w:val="00A81369"/>
    <w:rsid w:val="00A81445"/>
    <w:rsid w:val="00A82C3B"/>
    <w:rsid w:val="00A8482F"/>
    <w:rsid w:val="00A85605"/>
    <w:rsid w:val="00A9055F"/>
    <w:rsid w:val="00A906E7"/>
    <w:rsid w:val="00A908A7"/>
    <w:rsid w:val="00A90F67"/>
    <w:rsid w:val="00A90FB6"/>
    <w:rsid w:val="00A92C52"/>
    <w:rsid w:val="00A94102"/>
    <w:rsid w:val="00A94A8E"/>
    <w:rsid w:val="00A96D40"/>
    <w:rsid w:val="00AA1BC0"/>
    <w:rsid w:val="00AA2E38"/>
    <w:rsid w:val="00AA35A8"/>
    <w:rsid w:val="00AA403B"/>
    <w:rsid w:val="00AA440D"/>
    <w:rsid w:val="00AA6B73"/>
    <w:rsid w:val="00AA7278"/>
    <w:rsid w:val="00AA7A08"/>
    <w:rsid w:val="00AB0491"/>
    <w:rsid w:val="00AB0C96"/>
    <w:rsid w:val="00AB1E9C"/>
    <w:rsid w:val="00AB249C"/>
    <w:rsid w:val="00AB36DF"/>
    <w:rsid w:val="00AB39BD"/>
    <w:rsid w:val="00AB3F50"/>
    <w:rsid w:val="00AB4337"/>
    <w:rsid w:val="00AB5079"/>
    <w:rsid w:val="00AB5903"/>
    <w:rsid w:val="00AB70A0"/>
    <w:rsid w:val="00AC10E6"/>
    <w:rsid w:val="00AC1CE9"/>
    <w:rsid w:val="00AC2DE5"/>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4F5C"/>
    <w:rsid w:val="00AF54CE"/>
    <w:rsid w:val="00AF5933"/>
    <w:rsid w:val="00AF5BF0"/>
    <w:rsid w:val="00AF619D"/>
    <w:rsid w:val="00AF68A1"/>
    <w:rsid w:val="00AF752A"/>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1B72"/>
    <w:rsid w:val="00B1227C"/>
    <w:rsid w:val="00B15390"/>
    <w:rsid w:val="00B15E7D"/>
    <w:rsid w:val="00B169AA"/>
    <w:rsid w:val="00B172E2"/>
    <w:rsid w:val="00B177AF"/>
    <w:rsid w:val="00B21D3B"/>
    <w:rsid w:val="00B22714"/>
    <w:rsid w:val="00B230F0"/>
    <w:rsid w:val="00B23301"/>
    <w:rsid w:val="00B247FA"/>
    <w:rsid w:val="00B25078"/>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5666"/>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54E"/>
    <w:rsid w:val="00B83E80"/>
    <w:rsid w:val="00B84D03"/>
    <w:rsid w:val="00B852F3"/>
    <w:rsid w:val="00B8578C"/>
    <w:rsid w:val="00B85D13"/>
    <w:rsid w:val="00B86108"/>
    <w:rsid w:val="00B861F1"/>
    <w:rsid w:val="00B869A6"/>
    <w:rsid w:val="00B86EA2"/>
    <w:rsid w:val="00B87117"/>
    <w:rsid w:val="00B874F7"/>
    <w:rsid w:val="00B900CE"/>
    <w:rsid w:val="00B90113"/>
    <w:rsid w:val="00B90B51"/>
    <w:rsid w:val="00B92A03"/>
    <w:rsid w:val="00B92A47"/>
    <w:rsid w:val="00B92D15"/>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047"/>
    <w:rsid w:val="00BB42ED"/>
    <w:rsid w:val="00BB46A1"/>
    <w:rsid w:val="00BB5273"/>
    <w:rsid w:val="00BB7DC5"/>
    <w:rsid w:val="00BC0202"/>
    <w:rsid w:val="00BC1C41"/>
    <w:rsid w:val="00BC2846"/>
    <w:rsid w:val="00BC2FE8"/>
    <w:rsid w:val="00BC37E9"/>
    <w:rsid w:val="00BC39CB"/>
    <w:rsid w:val="00BC3B7D"/>
    <w:rsid w:val="00BC446D"/>
    <w:rsid w:val="00BC4B80"/>
    <w:rsid w:val="00BC59AE"/>
    <w:rsid w:val="00BC5C83"/>
    <w:rsid w:val="00BC7574"/>
    <w:rsid w:val="00BD0615"/>
    <w:rsid w:val="00BD4768"/>
    <w:rsid w:val="00BE01F4"/>
    <w:rsid w:val="00BE0F50"/>
    <w:rsid w:val="00BE0F53"/>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3371"/>
    <w:rsid w:val="00BF4ACB"/>
    <w:rsid w:val="00BF6822"/>
    <w:rsid w:val="00C003D5"/>
    <w:rsid w:val="00C00516"/>
    <w:rsid w:val="00C0278D"/>
    <w:rsid w:val="00C03622"/>
    <w:rsid w:val="00C05BA0"/>
    <w:rsid w:val="00C06363"/>
    <w:rsid w:val="00C06427"/>
    <w:rsid w:val="00C075AD"/>
    <w:rsid w:val="00C07C04"/>
    <w:rsid w:val="00C11960"/>
    <w:rsid w:val="00C12FB3"/>
    <w:rsid w:val="00C1420B"/>
    <w:rsid w:val="00C163F8"/>
    <w:rsid w:val="00C16859"/>
    <w:rsid w:val="00C176AA"/>
    <w:rsid w:val="00C17A02"/>
    <w:rsid w:val="00C20178"/>
    <w:rsid w:val="00C2102F"/>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26F"/>
    <w:rsid w:val="00C77BB6"/>
    <w:rsid w:val="00C8057F"/>
    <w:rsid w:val="00C80A79"/>
    <w:rsid w:val="00C819DC"/>
    <w:rsid w:val="00C81BED"/>
    <w:rsid w:val="00C81F49"/>
    <w:rsid w:val="00C83EBE"/>
    <w:rsid w:val="00C84948"/>
    <w:rsid w:val="00C85326"/>
    <w:rsid w:val="00C8678B"/>
    <w:rsid w:val="00C90D59"/>
    <w:rsid w:val="00C96C49"/>
    <w:rsid w:val="00C97DCD"/>
    <w:rsid w:val="00CA2AB5"/>
    <w:rsid w:val="00CA2CA4"/>
    <w:rsid w:val="00CA34DF"/>
    <w:rsid w:val="00CA3B07"/>
    <w:rsid w:val="00CA40D8"/>
    <w:rsid w:val="00CA5CA5"/>
    <w:rsid w:val="00CA6276"/>
    <w:rsid w:val="00CA6B60"/>
    <w:rsid w:val="00CA6D76"/>
    <w:rsid w:val="00CA726D"/>
    <w:rsid w:val="00CB061B"/>
    <w:rsid w:val="00CB0A9C"/>
    <w:rsid w:val="00CB1001"/>
    <w:rsid w:val="00CB2781"/>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AFB"/>
    <w:rsid w:val="00CC610D"/>
    <w:rsid w:val="00CC6717"/>
    <w:rsid w:val="00CD05EE"/>
    <w:rsid w:val="00CD2450"/>
    <w:rsid w:val="00CD2D58"/>
    <w:rsid w:val="00CD33C5"/>
    <w:rsid w:val="00CD412A"/>
    <w:rsid w:val="00CD5481"/>
    <w:rsid w:val="00CD6114"/>
    <w:rsid w:val="00CD7165"/>
    <w:rsid w:val="00CD71D6"/>
    <w:rsid w:val="00CD73B6"/>
    <w:rsid w:val="00CD74E0"/>
    <w:rsid w:val="00CD7B01"/>
    <w:rsid w:val="00CE0E41"/>
    <w:rsid w:val="00CE295C"/>
    <w:rsid w:val="00CE2CE5"/>
    <w:rsid w:val="00CE472E"/>
    <w:rsid w:val="00CE5525"/>
    <w:rsid w:val="00CE55FE"/>
    <w:rsid w:val="00CE5A9A"/>
    <w:rsid w:val="00CE68DC"/>
    <w:rsid w:val="00CE6EEF"/>
    <w:rsid w:val="00CE7589"/>
    <w:rsid w:val="00CE75D4"/>
    <w:rsid w:val="00CF0566"/>
    <w:rsid w:val="00CF0C17"/>
    <w:rsid w:val="00CF0D27"/>
    <w:rsid w:val="00CF3C41"/>
    <w:rsid w:val="00CF6925"/>
    <w:rsid w:val="00CF69E7"/>
    <w:rsid w:val="00CF781B"/>
    <w:rsid w:val="00CF7A9A"/>
    <w:rsid w:val="00D001B4"/>
    <w:rsid w:val="00D00BDA"/>
    <w:rsid w:val="00D02F29"/>
    <w:rsid w:val="00D035C6"/>
    <w:rsid w:val="00D036C5"/>
    <w:rsid w:val="00D03EA2"/>
    <w:rsid w:val="00D041D5"/>
    <w:rsid w:val="00D04D58"/>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C00"/>
    <w:rsid w:val="00D17E41"/>
    <w:rsid w:val="00D205DF"/>
    <w:rsid w:val="00D20D8A"/>
    <w:rsid w:val="00D20E93"/>
    <w:rsid w:val="00D2141C"/>
    <w:rsid w:val="00D259AF"/>
    <w:rsid w:val="00D30ADB"/>
    <w:rsid w:val="00D31690"/>
    <w:rsid w:val="00D31792"/>
    <w:rsid w:val="00D32E45"/>
    <w:rsid w:val="00D3447C"/>
    <w:rsid w:val="00D351DB"/>
    <w:rsid w:val="00D37B21"/>
    <w:rsid w:val="00D37E98"/>
    <w:rsid w:val="00D42030"/>
    <w:rsid w:val="00D4290B"/>
    <w:rsid w:val="00D4500F"/>
    <w:rsid w:val="00D45618"/>
    <w:rsid w:val="00D457BD"/>
    <w:rsid w:val="00D46490"/>
    <w:rsid w:val="00D477F3"/>
    <w:rsid w:val="00D47F49"/>
    <w:rsid w:val="00D50233"/>
    <w:rsid w:val="00D50324"/>
    <w:rsid w:val="00D50C84"/>
    <w:rsid w:val="00D52D85"/>
    <w:rsid w:val="00D536A1"/>
    <w:rsid w:val="00D53ACB"/>
    <w:rsid w:val="00D55AEB"/>
    <w:rsid w:val="00D561A3"/>
    <w:rsid w:val="00D576DE"/>
    <w:rsid w:val="00D6407A"/>
    <w:rsid w:val="00D642BA"/>
    <w:rsid w:val="00D64735"/>
    <w:rsid w:val="00D65E72"/>
    <w:rsid w:val="00D66642"/>
    <w:rsid w:val="00D66CD8"/>
    <w:rsid w:val="00D66E8A"/>
    <w:rsid w:val="00D672EB"/>
    <w:rsid w:val="00D7029D"/>
    <w:rsid w:val="00D705AB"/>
    <w:rsid w:val="00D730FA"/>
    <w:rsid w:val="00D73284"/>
    <w:rsid w:val="00D73EF5"/>
    <w:rsid w:val="00D74A95"/>
    <w:rsid w:val="00D76ECF"/>
    <w:rsid w:val="00D80B97"/>
    <w:rsid w:val="00D84895"/>
    <w:rsid w:val="00D86B0E"/>
    <w:rsid w:val="00D90CCA"/>
    <w:rsid w:val="00D92D30"/>
    <w:rsid w:val="00D94446"/>
    <w:rsid w:val="00D9485A"/>
    <w:rsid w:val="00D962F1"/>
    <w:rsid w:val="00DA073F"/>
    <w:rsid w:val="00DA3CD9"/>
    <w:rsid w:val="00DA487A"/>
    <w:rsid w:val="00DA5782"/>
    <w:rsid w:val="00DA5784"/>
    <w:rsid w:val="00DA5CA4"/>
    <w:rsid w:val="00DA6DE8"/>
    <w:rsid w:val="00DB0B50"/>
    <w:rsid w:val="00DB1E09"/>
    <w:rsid w:val="00DB21BE"/>
    <w:rsid w:val="00DB562E"/>
    <w:rsid w:val="00DB56F6"/>
    <w:rsid w:val="00DB636D"/>
    <w:rsid w:val="00DB6566"/>
    <w:rsid w:val="00DB68C5"/>
    <w:rsid w:val="00DB7C09"/>
    <w:rsid w:val="00DB7D30"/>
    <w:rsid w:val="00DC172D"/>
    <w:rsid w:val="00DC1D75"/>
    <w:rsid w:val="00DC2766"/>
    <w:rsid w:val="00DC28CE"/>
    <w:rsid w:val="00DC3F4A"/>
    <w:rsid w:val="00DC530B"/>
    <w:rsid w:val="00DC6825"/>
    <w:rsid w:val="00DD033A"/>
    <w:rsid w:val="00DD1456"/>
    <w:rsid w:val="00DD20ED"/>
    <w:rsid w:val="00DD57F2"/>
    <w:rsid w:val="00DD6667"/>
    <w:rsid w:val="00DE006E"/>
    <w:rsid w:val="00DE2066"/>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5DED"/>
    <w:rsid w:val="00E16C6A"/>
    <w:rsid w:val="00E214B4"/>
    <w:rsid w:val="00E22C21"/>
    <w:rsid w:val="00E2399D"/>
    <w:rsid w:val="00E23F90"/>
    <w:rsid w:val="00E24D4A"/>
    <w:rsid w:val="00E25C84"/>
    <w:rsid w:val="00E26BB7"/>
    <w:rsid w:val="00E27562"/>
    <w:rsid w:val="00E308A7"/>
    <w:rsid w:val="00E31AB1"/>
    <w:rsid w:val="00E327A6"/>
    <w:rsid w:val="00E33BD4"/>
    <w:rsid w:val="00E34175"/>
    <w:rsid w:val="00E3469A"/>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820C9"/>
    <w:rsid w:val="00E8329E"/>
    <w:rsid w:val="00E83CEC"/>
    <w:rsid w:val="00E83EB4"/>
    <w:rsid w:val="00E84433"/>
    <w:rsid w:val="00E85842"/>
    <w:rsid w:val="00E86797"/>
    <w:rsid w:val="00E867FC"/>
    <w:rsid w:val="00E86CC9"/>
    <w:rsid w:val="00E86DB0"/>
    <w:rsid w:val="00E87F50"/>
    <w:rsid w:val="00E9099B"/>
    <w:rsid w:val="00E939F3"/>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1C29"/>
    <w:rsid w:val="00EB30AC"/>
    <w:rsid w:val="00EB3470"/>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D79A0"/>
    <w:rsid w:val="00EE25AA"/>
    <w:rsid w:val="00EE2B7A"/>
    <w:rsid w:val="00EE418E"/>
    <w:rsid w:val="00EE560B"/>
    <w:rsid w:val="00EE6933"/>
    <w:rsid w:val="00EF1AAF"/>
    <w:rsid w:val="00EF1B97"/>
    <w:rsid w:val="00EF1E02"/>
    <w:rsid w:val="00EF24AD"/>
    <w:rsid w:val="00EF518D"/>
    <w:rsid w:val="00EF5EEF"/>
    <w:rsid w:val="00EF70E0"/>
    <w:rsid w:val="00F006BE"/>
    <w:rsid w:val="00F0148D"/>
    <w:rsid w:val="00F014D8"/>
    <w:rsid w:val="00F0152E"/>
    <w:rsid w:val="00F01877"/>
    <w:rsid w:val="00F0343F"/>
    <w:rsid w:val="00F0526D"/>
    <w:rsid w:val="00F053E8"/>
    <w:rsid w:val="00F056BF"/>
    <w:rsid w:val="00F06F56"/>
    <w:rsid w:val="00F11778"/>
    <w:rsid w:val="00F11BB4"/>
    <w:rsid w:val="00F121A9"/>
    <w:rsid w:val="00F122AE"/>
    <w:rsid w:val="00F1237D"/>
    <w:rsid w:val="00F13790"/>
    <w:rsid w:val="00F14855"/>
    <w:rsid w:val="00F14B1B"/>
    <w:rsid w:val="00F14F4C"/>
    <w:rsid w:val="00F152BC"/>
    <w:rsid w:val="00F15A8F"/>
    <w:rsid w:val="00F15F3F"/>
    <w:rsid w:val="00F16D2A"/>
    <w:rsid w:val="00F16DB0"/>
    <w:rsid w:val="00F16E6A"/>
    <w:rsid w:val="00F20009"/>
    <w:rsid w:val="00F21C2F"/>
    <w:rsid w:val="00F21C72"/>
    <w:rsid w:val="00F22FD1"/>
    <w:rsid w:val="00F2383A"/>
    <w:rsid w:val="00F26965"/>
    <w:rsid w:val="00F26DAC"/>
    <w:rsid w:val="00F26F86"/>
    <w:rsid w:val="00F2745A"/>
    <w:rsid w:val="00F30AB5"/>
    <w:rsid w:val="00F344AA"/>
    <w:rsid w:val="00F355D3"/>
    <w:rsid w:val="00F35BDC"/>
    <w:rsid w:val="00F35EF5"/>
    <w:rsid w:val="00F3758E"/>
    <w:rsid w:val="00F376D5"/>
    <w:rsid w:val="00F37746"/>
    <w:rsid w:val="00F400EE"/>
    <w:rsid w:val="00F41254"/>
    <w:rsid w:val="00F41403"/>
    <w:rsid w:val="00F41658"/>
    <w:rsid w:val="00F41919"/>
    <w:rsid w:val="00F422A1"/>
    <w:rsid w:val="00F4549F"/>
    <w:rsid w:val="00F46596"/>
    <w:rsid w:val="00F46803"/>
    <w:rsid w:val="00F46C46"/>
    <w:rsid w:val="00F4741D"/>
    <w:rsid w:val="00F477FE"/>
    <w:rsid w:val="00F47F40"/>
    <w:rsid w:val="00F50703"/>
    <w:rsid w:val="00F5232C"/>
    <w:rsid w:val="00F546D1"/>
    <w:rsid w:val="00F54ACE"/>
    <w:rsid w:val="00F554AD"/>
    <w:rsid w:val="00F55936"/>
    <w:rsid w:val="00F56948"/>
    <w:rsid w:val="00F56CD2"/>
    <w:rsid w:val="00F56F15"/>
    <w:rsid w:val="00F57B53"/>
    <w:rsid w:val="00F601B3"/>
    <w:rsid w:val="00F62686"/>
    <w:rsid w:val="00F6493C"/>
    <w:rsid w:val="00F64DE7"/>
    <w:rsid w:val="00F665B6"/>
    <w:rsid w:val="00F67005"/>
    <w:rsid w:val="00F700CD"/>
    <w:rsid w:val="00F70FDA"/>
    <w:rsid w:val="00F7126A"/>
    <w:rsid w:val="00F713EE"/>
    <w:rsid w:val="00F734BC"/>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1F0"/>
    <w:rsid w:val="00FA529A"/>
    <w:rsid w:val="00FA52BF"/>
    <w:rsid w:val="00FA5450"/>
    <w:rsid w:val="00FA5BEA"/>
    <w:rsid w:val="00FA5C72"/>
    <w:rsid w:val="00FA7269"/>
    <w:rsid w:val="00FA7558"/>
    <w:rsid w:val="00FA756B"/>
    <w:rsid w:val="00FB07E4"/>
    <w:rsid w:val="00FB0E42"/>
    <w:rsid w:val="00FB12BE"/>
    <w:rsid w:val="00FB2778"/>
    <w:rsid w:val="00FB2A11"/>
    <w:rsid w:val="00FB2E40"/>
    <w:rsid w:val="00FB3268"/>
    <w:rsid w:val="00FB4E98"/>
    <w:rsid w:val="00FB5338"/>
    <w:rsid w:val="00FB54D4"/>
    <w:rsid w:val="00FB688F"/>
    <w:rsid w:val="00FB79CE"/>
    <w:rsid w:val="00FC18EE"/>
    <w:rsid w:val="00FC1D42"/>
    <w:rsid w:val="00FC2EEA"/>
    <w:rsid w:val="00FC32D3"/>
    <w:rsid w:val="00FC3C63"/>
    <w:rsid w:val="00FC3CA6"/>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D7E51"/>
    <w:rsid w:val="00FE051C"/>
    <w:rsid w:val="00FE4FF1"/>
    <w:rsid w:val="00FE58A5"/>
    <w:rsid w:val="00FE63AD"/>
    <w:rsid w:val="00FF0500"/>
    <w:rsid w:val="00FF0A85"/>
    <w:rsid w:val="00FF21CB"/>
    <w:rsid w:val="00FF3DE0"/>
    <w:rsid w:val="00FF462C"/>
    <w:rsid w:val="00FF708D"/>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CDC2D8C4-977D-4B6C-815E-4DE36488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6016DC"/>
    <w:rPr>
      <w:color w:val="0563C1" w:themeColor="hyperlink"/>
      <w:u w:val="single"/>
    </w:rPr>
  </w:style>
  <w:style w:type="character" w:styleId="FollowedHyperlink">
    <w:name w:val="FollowedHyperlink"/>
    <w:basedOn w:val="DefaultParagraphFont"/>
    <w:uiPriority w:val="99"/>
    <w:semiHidden/>
    <w:unhideWhenUsed/>
    <w:rsid w:val="00936A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32993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2015-04-27T20:54:00Z</dcterms:created>
  <dcterms:modified xsi:type="dcterms:W3CDTF">2015-04-27T20:54:00Z</dcterms:modified>
</cp:coreProperties>
</file>